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892A" w14:textId="77777777" w:rsidR="0083216F" w:rsidRDefault="0083216F" w:rsidP="00636D02">
      <w:pPr>
        <w:jc w:val="both"/>
        <w:rPr>
          <w:b/>
          <w:bCs/>
        </w:rPr>
        <w:pPrChange w:id="0" w:author="Kateřina Kroupová" w:date="2025-10-14T23:32:00Z" w16du:dateUtc="2025-10-14T21:32:00Z">
          <w:pPr>
            <w:jc w:val="center"/>
          </w:pPr>
        </w:pPrChange>
      </w:pPr>
    </w:p>
    <w:p w14:paraId="661125BD" w14:textId="00069F66" w:rsidR="00441722" w:rsidRPr="00E5569A" w:rsidRDefault="0083216F" w:rsidP="00636D02">
      <w:pPr>
        <w:jc w:val="both"/>
        <w:rPr>
          <w:b/>
          <w:bCs/>
        </w:rPr>
        <w:pPrChange w:id="1" w:author="Kateřina Kroupová" w:date="2025-10-14T23:32:00Z" w16du:dateUtc="2025-10-14T21:32:00Z">
          <w:pPr>
            <w:jc w:val="center"/>
          </w:pPr>
        </w:pPrChange>
      </w:pPr>
      <w:r>
        <w:rPr>
          <w:b/>
          <w:bCs/>
        </w:rPr>
        <w:t xml:space="preserve"> </w:t>
      </w:r>
      <w:r w:rsidR="00441722" w:rsidRPr="00DF69BD">
        <w:rPr>
          <w:b/>
          <w:bCs/>
        </w:rPr>
        <w:t xml:space="preserve">KATALOGOVÝ </w:t>
      </w:r>
      <w:proofErr w:type="gramStart"/>
      <w:r w:rsidR="00441722" w:rsidRPr="00DF69BD">
        <w:rPr>
          <w:b/>
          <w:bCs/>
        </w:rPr>
        <w:t xml:space="preserve">LIST </w:t>
      </w:r>
      <w:r w:rsidR="00441722">
        <w:rPr>
          <w:b/>
          <w:bCs/>
        </w:rPr>
        <w:t xml:space="preserve"> -</w:t>
      </w:r>
      <w:proofErr w:type="gramEnd"/>
      <w:r w:rsidR="00441722">
        <w:rPr>
          <w:b/>
          <w:bCs/>
        </w:rPr>
        <w:t xml:space="preserve">  S</w:t>
      </w:r>
      <w:r w:rsidR="00441722" w:rsidRPr="00E5569A">
        <w:rPr>
          <w:b/>
          <w:bCs/>
        </w:rPr>
        <w:t xml:space="preserve">POLEČNÁ USTANOVENÍ </w:t>
      </w:r>
    </w:p>
    <w:p w14:paraId="7CB4858C" w14:textId="0B094B3A" w:rsidR="00441722" w:rsidRDefault="00441722" w:rsidP="00636D02">
      <w:pPr>
        <w:spacing w:after="0"/>
        <w:jc w:val="both"/>
        <w:rPr>
          <w:b/>
          <w:bCs/>
        </w:rPr>
        <w:pPrChange w:id="2" w:author="Kateřina Kroupová" w:date="2025-10-14T23:32:00Z" w16du:dateUtc="2025-10-14T21:32:00Z">
          <w:pPr>
            <w:spacing w:after="0"/>
          </w:pPr>
        </w:pPrChange>
      </w:pPr>
      <w:r w:rsidRPr="00FF37BA">
        <w:rPr>
          <w:b/>
          <w:bCs/>
        </w:rPr>
        <w:t>Podmínky poskytování služeb</w:t>
      </w:r>
    </w:p>
    <w:p w14:paraId="6C7A14DA" w14:textId="784EE1AF" w:rsidR="00441722" w:rsidRDefault="00441722" w:rsidP="00636D02">
      <w:pPr>
        <w:pStyle w:val="Odstavecseseznamem"/>
        <w:numPr>
          <w:ilvl w:val="0"/>
          <w:numId w:val="36"/>
        </w:numPr>
        <w:spacing w:after="0"/>
        <w:jc w:val="both"/>
        <w:pPrChange w:id="3" w:author="Kateřina Kroupová" w:date="2025-10-14T23:32:00Z" w16du:dateUtc="2025-10-14T21:32:00Z">
          <w:pPr>
            <w:pStyle w:val="Odstavecseseznamem"/>
            <w:numPr>
              <w:numId w:val="36"/>
            </w:numPr>
            <w:spacing w:after="0"/>
            <w:ind w:hanging="360"/>
          </w:pPr>
        </w:pPrChange>
      </w:pPr>
      <w:r w:rsidRPr="00C27D1A">
        <w:rPr>
          <w:b/>
          <w:bCs/>
        </w:rPr>
        <w:t>Sběr, svoz a doprava směsného komunálního odpadu (dále jen SKO)</w:t>
      </w:r>
      <w:r w:rsidRPr="002438D5">
        <w:t xml:space="preserve"> </w:t>
      </w:r>
      <w:r>
        <w:t>- Cena za sběr, svoz a</w:t>
      </w:r>
      <w:ins w:id="4" w:author="Kateřina Kroupová" w:date="2025-10-14T23:32:00Z" w16du:dateUtc="2025-10-14T21:32:00Z">
        <w:r w:rsidR="00636D02">
          <w:t> </w:t>
        </w:r>
      </w:ins>
      <w:del w:id="5" w:author="Kateřina Kroupová" w:date="2025-10-14T23:32:00Z" w16du:dateUtc="2025-10-14T21:32:00Z">
        <w:r w:rsidDel="00636D02">
          <w:delText xml:space="preserve"> </w:delText>
        </w:r>
      </w:del>
      <w:r>
        <w:t xml:space="preserve">dopravu SKO musí obsahovat veškeré náklady na poskytování těchto Služeb, zejména: </w:t>
      </w:r>
    </w:p>
    <w:p w14:paraId="765A7FC6" w14:textId="186C8B2D" w:rsidR="00441722" w:rsidRPr="005812E9" w:rsidRDefault="002953C3" w:rsidP="00636D02">
      <w:pPr>
        <w:pStyle w:val="Odstavecseseznamem"/>
        <w:numPr>
          <w:ilvl w:val="1"/>
          <w:numId w:val="37"/>
        </w:numPr>
        <w:spacing w:after="0"/>
        <w:jc w:val="both"/>
        <w:pPrChange w:id="6" w:author="Kateřina Kroupová" w:date="2025-10-14T23:32:00Z" w16du:dateUtc="2025-10-14T21:32:00Z">
          <w:pPr>
            <w:pStyle w:val="Odstavecseseznamem"/>
            <w:numPr>
              <w:ilvl w:val="1"/>
              <w:numId w:val="37"/>
            </w:numPr>
            <w:spacing w:after="0"/>
            <w:ind w:left="1080" w:hanging="360"/>
          </w:pPr>
        </w:pPrChange>
      </w:pPr>
      <w:r>
        <w:t>V</w:t>
      </w:r>
      <w:r w:rsidR="00441722" w:rsidRPr="005812E9">
        <w:t>yprázdnění nádoby a naložení směsného odpadu do svozového vozidla</w:t>
      </w:r>
      <w:r w:rsidR="00441722">
        <w:t>,</w:t>
      </w:r>
      <w:r w:rsidR="00441722" w:rsidRPr="005812E9">
        <w:t xml:space="preserve"> včetně odpadu z</w:t>
      </w:r>
      <w:r w:rsidR="00441722">
        <w:t> </w:t>
      </w:r>
      <w:r w:rsidR="00441722" w:rsidRPr="005812E9">
        <w:t>nádob</w:t>
      </w:r>
      <w:r w:rsidR="00441722">
        <w:t>,</w:t>
      </w:r>
      <w:r w:rsidR="00441722" w:rsidRPr="005812E9">
        <w:t xml:space="preserve"> byť i minimálně naplněných. </w:t>
      </w:r>
    </w:p>
    <w:p w14:paraId="08E4BE47" w14:textId="4212B312" w:rsidR="00441722" w:rsidRPr="00041080" w:rsidRDefault="00441722" w:rsidP="00636D02">
      <w:pPr>
        <w:pStyle w:val="Odstavecseseznamem"/>
        <w:numPr>
          <w:ilvl w:val="1"/>
          <w:numId w:val="37"/>
        </w:numPr>
        <w:spacing w:after="0"/>
        <w:jc w:val="both"/>
        <w:pPrChange w:id="7" w:author="Kateřina Kroupová" w:date="2025-10-14T23:32:00Z" w16du:dateUtc="2025-10-14T21:32:00Z">
          <w:pPr>
            <w:pStyle w:val="Odstavecseseznamem"/>
            <w:numPr>
              <w:ilvl w:val="1"/>
              <w:numId w:val="37"/>
            </w:numPr>
            <w:spacing w:after="0"/>
            <w:ind w:left="1080" w:hanging="360"/>
          </w:pPr>
        </w:pPrChange>
      </w:pPr>
      <w:r w:rsidRPr="005812E9">
        <w:t xml:space="preserve">Odvoz a předání SKO </w:t>
      </w:r>
      <w:r>
        <w:t>do</w:t>
      </w:r>
      <w:r w:rsidRPr="005812E9">
        <w:t xml:space="preserve"> zařízení, v souladu s platnou legislativou, se kterým</w:t>
      </w:r>
      <w:r>
        <w:t>i</w:t>
      </w:r>
      <w:r w:rsidRPr="005812E9">
        <w:t xml:space="preserve"> má </w:t>
      </w:r>
      <w:r w:rsidRPr="00041080">
        <w:t>Objednatel uzavřený smluvní vztah (</w:t>
      </w:r>
      <w:r w:rsidR="00485C41" w:rsidRPr="00041080">
        <w:t xml:space="preserve">aktuálně: </w:t>
      </w:r>
      <w:r w:rsidRPr="00041080">
        <w:t xml:space="preserve">ZEVO SAKO Brno, skládka </w:t>
      </w:r>
      <w:r w:rsidR="00485C41" w:rsidRPr="00041080">
        <w:t>Bratčice</w:t>
      </w:r>
      <w:r w:rsidRPr="00041080">
        <w:t xml:space="preserve">). </w:t>
      </w:r>
    </w:p>
    <w:p w14:paraId="4A645A45" w14:textId="77777777" w:rsidR="00441722" w:rsidRPr="005812E9" w:rsidRDefault="00441722" w:rsidP="00636D02">
      <w:pPr>
        <w:pStyle w:val="Odstavecseseznamem"/>
        <w:numPr>
          <w:ilvl w:val="1"/>
          <w:numId w:val="37"/>
        </w:numPr>
        <w:spacing w:after="0"/>
        <w:jc w:val="both"/>
        <w:pPrChange w:id="8" w:author="Kateřina Kroupová" w:date="2025-10-14T23:32:00Z" w16du:dateUtc="2025-10-14T21:32:00Z">
          <w:pPr>
            <w:pStyle w:val="Odstavecseseznamem"/>
            <w:numPr>
              <w:ilvl w:val="1"/>
              <w:numId w:val="37"/>
            </w:numPr>
            <w:spacing w:after="0"/>
            <w:ind w:left="1080" w:hanging="360"/>
          </w:pPr>
        </w:pPrChange>
      </w:pPr>
      <w:r w:rsidRPr="005812E9">
        <w:t xml:space="preserve">Případné přeložení odpadu na překladišti Poskytovatele před další dopravou </w:t>
      </w:r>
      <w:r>
        <w:t>do</w:t>
      </w:r>
      <w:r w:rsidRPr="005812E9">
        <w:t xml:space="preserve"> zařízení k odstranění nebo dalšímu využití odpadu.</w:t>
      </w:r>
    </w:p>
    <w:p w14:paraId="06E7F6EA" w14:textId="556EFDE0" w:rsidR="00441722" w:rsidRDefault="00441722" w:rsidP="00636D02">
      <w:pPr>
        <w:pStyle w:val="Odstavecseseznamem"/>
        <w:numPr>
          <w:ilvl w:val="1"/>
          <w:numId w:val="37"/>
        </w:numPr>
        <w:spacing w:after="0"/>
        <w:jc w:val="both"/>
        <w:pPrChange w:id="9" w:author="Kateřina Kroupová" w:date="2025-10-14T23:32:00Z" w16du:dateUtc="2025-10-14T21:32:00Z">
          <w:pPr>
            <w:pStyle w:val="Odstavecseseznamem"/>
            <w:numPr>
              <w:ilvl w:val="1"/>
              <w:numId w:val="37"/>
            </w:numPr>
            <w:spacing w:after="0"/>
            <w:ind w:left="1080" w:hanging="360"/>
          </w:pPr>
        </w:pPrChange>
      </w:pPr>
      <w:bookmarkStart w:id="10" w:name="_Hlk183170221"/>
      <w:r w:rsidRPr="005812E9">
        <w:t>Předá</w:t>
      </w:r>
      <w:r>
        <w:t>vání</w:t>
      </w:r>
      <w:r w:rsidRPr="005812E9">
        <w:t xml:space="preserve"> Objednateli podklad</w:t>
      </w:r>
      <w:r>
        <w:t>ů</w:t>
      </w:r>
      <w:r w:rsidRPr="005812E9">
        <w:t xml:space="preserve"> pro aktualizaci evidence nově přistavených nádob a</w:t>
      </w:r>
      <w:del w:id="11" w:author="Kateřina Kroupová" w:date="2025-10-14T23:32:00Z" w16du:dateUtc="2025-10-14T21:32:00Z">
        <w:r w:rsidRPr="005812E9" w:rsidDel="00636D02">
          <w:delText xml:space="preserve"> </w:delText>
        </w:r>
      </w:del>
      <w:ins w:id="12" w:author="Kateřina Kroupová" w:date="2025-10-14T23:32:00Z" w16du:dateUtc="2025-10-14T21:32:00Z">
        <w:r w:rsidR="00636D02">
          <w:t> </w:t>
        </w:r>
      </w:ins>
      <w:r w:rsidRPr="005812E9">
        <w:t>provedených změn, pro periodickou aktualizaci městského pasportu-nejméně 1</w:t>
      </w:r>
      <w:del w:id="13" w:author="Kateřina Kroupová" w:date="2025-10-14T23:32:00Z" w16du:dateUtc="2025-10-14T21:32:00Z">
        <w:r w:rsidRPr="005812E9" w:rsidDel="00636D02">
          <w:delText xml:space="preserve"> </w:delText>
        </w:r>
      </w:del>
      <w:r w:rsidRPr="005812E9">
        <w:t>x měsíčně.</w:t>
      </w:r>
    </w:p>
    <w:p w14:paraId="0BF82D6D" w14:textId="77777777" w:rsidR="00441722" w:rsidRDefault="00441722" w:rsidP="00636D02">
      <w:pPr>
        <w:spacing w:after="0"/>
        <w:ind w:left="720"/>
        <w:jc w:val="both"/>
        <w:pPrChange w:id="14" w:author="Kateřina Kroupová" w:date="2025-10-14T23:32:00Z" w16du:dateUtc="2025-10-14T21:32:00Z">
          <w:pPr>
            <w:spacing w:after="0"/>
            <w:ind w:left="720"/>
          </w:pPr>
        </w:pPrChange>
      </w:pPr>
      <w:r w:rsidRPr="005812E9">
        <w:t xml:space="preserve"> </w:t>
      </w:r>
    </w:p>
    <w:p w14:paraId="4AF36DD6" w14:textId="4D5C3AF9" w:rsidR="00441722" w:rsidRDefault="00441722" w:rsidP="00636D02">
      <w:pPr>
        <w:pStyle w:val="Odstavecseseznamem"/>
        <w:numPr>
          <w:ilvl w:val="0"/>
          <w:numId w:val="37"/>
        </w:numPr>
        <w:spacing w:after="0"/>
        <w:jc w:val="both"/>
        <w:pPrChange w:id="15" w:author="Kateřina Kroupová" w:date="2025-10-14T23:32:00Z" w16du:dateUtc="2025-10-14T21:32:00Z">
          <w:pPr>
            <w:pStyle w:val="Odstavecseseznamem"/>
            <w:numPr>
              <w:numId w:val="37"/>
            </w:numPr>
            <w:spacing w:after="0"/>
            <w:ind w:left="360" w:hanging="360"/>
          </w:pPr>
        </w:pPrChange>
      </w:pPr>
      <w:r w:rsidRPr="00D74378">
        <w:rPr>
          <w:b/>
          <w:bCs/>
        </w:rPr>
        <w:t>Sběr, svoz, přeprava do zařízení, třídění a zajištění materiálového, příp. energetického využití tříděného odpadu</w:t>
      </w:r>
      <w:r>
        <w:rPr>
          <w:b/>
          <w:bCs/>
        </w:rPr>
        <w:t xml:space="preserve"> - </w:t>
      </w:r>
      <w:r>
        <w:t xml:space="preserve">Cena za sběr, svoz, přepravu do zařízení, třídění a materiálové příp. energetické využití </w:t>
      </w:r>
      <w:r w:rsidR="004D6E3F">
        <w:t xml:space="preserve">nebo odstranění </w:t>
      </w:r>
      <w:r>
        <w:t>tříděného odpadu musí obsahovat veškeré náklady související s poskytováním této Služby, zejména:</w:t>
      </w:r>
    </w:p>
    <w:p w14:paraId="77C99044" w14:textId="5567BE90" w:rsidR="00441722" w:rsidRDefault="00441722" w:rsidP="00636D02">
      <w:pPr>
        <w:pStyle w:val="Odstavecseseznamem"/>
        <w:numPr>
          <w:ilvl w:val="1"/>
          <w:numId w:val="37"/>
        </w:numPr>
        <w:jc w:val="both"/>
        <w:pPrChange w:id="16" w:author="Kateřina Kroupová" w:date="2025-10-14T23:32:00Z" w16du:dateUtc="2025-10-14T21:32:00Z">
          <w:pPr>
            <w:pStyle w:val="Odstavecseseznamem"/>
            <w:numPr>
              <w:ilvl w:val="1"/>
              <w:numId w:val="37"/>
            </w:numPr>
            <w:ind w:left="1080" w:hanging="360"/>
          </w:pPr>
        </w:pPrChange>
      </w:pPr>
      <w:r>
        <w:t xml:space="preserve">Úplné vyprázdnění nádoby a naložení tříděného odpadu do svozového vozidla. </w:t>
      </w:r>
    </w:p>
    <w:p w14:paraId="0AB085A1" w14:textId="3B012797" w:rsidR="00441722" w:rsidRPr="00CD2DAA" w:rsidRDefault="00441722" w:rsidP="00636D02">
      <w:pPr>
        <w:pStyle w:val="Odstavecseseznamem"/>
        <w:numPr>
          <w:ilvl w:val="1"/>
          <w:numId w:val="37"/>
        </w:numPr>
        <w:jc w:val="both"/>
        <w:pPrChange w:id="17" w:author="Kateřina Kroupová" w:date="2025-10-14T23:32:00Z" w16du:dateUtc="2025-10-14T21:32:00Z">
          <w:pPr>
            <w:pStyle w:val="Odstavecseseznamem"/>
            <w:numPr>
              <w:ilvl w:val="1"/>
              <w:numId w:val="37"/>
            </w:numPr>
            <w:ind w:left="1080" w:hanging="360"/>
          </w:pPr>
        </w:pPrChange>
      </w:pPr>
      <w:r>
        <w:t>Odvoz a předání veškerého tříděného odpadu do zařízení oprávněné k dotřiďování, příp. k</w:t>
      </w:r>
      <w:del w:id="18" w:author="Kateřina Kroupová" w:date="2025-10-14T23:32:00Z" w16du:dateUtc="2025-10-14T21:32:00Z">
        <w:r w:rsidDel="00636D02">
          <w:delText xml:space="preserve"> </w:delText>
        </w:r>
      </w:del>
      <w:ins w:id="19" w:author="Kateřina Kroupová" w:date="2025-10-14T23:32:00Z" w16du:dateUtc="2025-10-14T21:32:00Z">
        <w:r w:rsidR="00636D02">
          <w:t> </w:t>
        </w:r>
      </w:ins>
      <w:r>
        <w:t>materiálovému či energetickému neb jinému využití tříděného odpadu, v souladu s</w:t>
      </w:r>
      <w:del w:id="20" w:author="Kateřina Kroupová" w:date="2025-10-14T23:32:00Z" w16du:dateUtc="2025-10-14T21:32:00Z">
        <w:r w:rsidDel="00636D02">
          <w:delText xml:space="preserve"> </w:delText>
        </w:r>
      </w:del>
      <w:ins w:id="21" w:author="Kateřina Kroupová" w:date="2025-10-14T23:32:00Z" w16du:dateUtc="2025-10-14T21:32:00Z">
        <w:r w:rsidR="00636D02">
          <w:t> </w:t>
        </w:r>
      </w:ins>
      <w:r>
        <w:t xml:space="preserve">platnou legislativou, se kterým má Poskytovatel uzavřený smluvní vztah, případně do </w:t>
      </w:r>
      <w:r w:rsidRPr="00CD2DAA">
        <w:t xml:space="preserve">vlastního zařízení Poskytovatele. </w:t>
      </w:r>
    </w:p>
    <w:p w14:paraId="31032DF5" w14:textId="77777777" w:rsidR="00441722" w:rsidRPr="00B945E9" w:rsidRDefault="00441722" w:rsidP="00636D02">
      <w:pPr>
        <w:pStyle w:val="Odstavecseseznamem"/>
        <w:numPr>
          <w:ilvl w:val="1"/>
          <w:numId w:val="37"/>
        </w:numPr>
        <w:jc w:val="both"/>
        <w:pPrChange w:id="22" w:author="Kateřina Kroupová" w:date="2025-10-14T23:32:00Z" w16du:dateUtc="2025-10-14T21:32:00Z">
          <w:pPr>
            <w:pStyle w:val="Odstavecseseznamem"/>
            <w:numPr>
              <w:ilvl w:val="1"/>
              <w:numId w:val="37"/>
            </w:numPr>
            <w:ind w:left="1080" w:hanging="360"/>
          </w:pPr>
        </w:pPrChange>
      </w:pPr>
      <w:r w:rsidRPr="00B945E9">
        <w:t xml:space="preserve">Výnos či náklady spojené s materiálovým příp. energetickým využitím. </w:t>
      </w:r>
    </w:p>
    <w:p w14:paraId="6206D9E2" w14:textId="13A26119" w:rsidR="00441722" w:rsidRPr="00B945E9" w:rsidRDefault="00441722" w:rsidP="00636D02">
      <w:pPr>
        <w:pStyle w:val="Odstavecseseznamem"/>
        <w:numPr>
          <w:ilvl w:val="1"/>
          <w:numId w:val="37"/>
        </w:numPr>
        <w:jc w:val="both"/>
        <w:pPrChange w:id="23" w:author="Kateřina Kroupová" w:date="2025-10-14T23:32:00Z" w16du:dateUtc="2025-10-14T21:32:00Z">
          <w:pPr>
            <w:pStyle w:val="Odstavecseseznamem"/>
            <w:numPr>
              <w:ilvl w:val="1"/>
              <w:numId w:val="37"/>
            </w:numPr>
            <w:ind w:left="1080" w:hanging="360"/>
          </w:pPr>
        </w:pPrChange>
      </w:pPr>
      <w:r w:rsidRPr="00CD2DAA">
        <w:t>Poskytovatel je povinen dílčí plnění zajistit na každou využitelnou složku (např.</w:t>
      </w:r>
      <w:r w:rsidRPr="00B945E9">
        <w:t xml:space="preserve"> papír/plasty/sklo/kovy/olej) zvlášť</w:t>
      </w:r>
      <w:r w:rsidR="0004073F">
        <w:t xml:space="preserve">. </w:t>
      </w:r>
      <w:r w:rsidR="00FF7EBF">
        <w:t>Při</w:t>
      </w:r>
      <w:r w:rsidRPr="00B945E9">
        <w:t xml:space="preserve"> </w:t>
      </w:r>
      <w:r w:rsidR="00FF7EBF" w:rsidRPr="00B945E9">
        <w:t>oddělené</w:t>
      </w:r>
      <w:r w:rsidR="00FF7EBF">
        <w:t>m</w:t>
      </w:r>
      <w:r w:rsidR="00FF7EBF" w:rsidRPr="00B945E9">
        <w:t xml:space="preserve"> </w:t>
      </w:r>
      <w:r w:rsidRPr="00B945E9">
        <w:t>sběru skla je Poskytovatel dále povinen zajistit oddělený svoz a zajištění využití odpadu z nádob určených na čiré (bílé) sklo a na barevné sklo. Poskytovatel bere na vědomí, že v současnosti jsou nápojové kartony sbírány do nádob na plast. V takovém případě je Poskytovatel dále povinen zajistit jejich společný svoz, jejich následné roztřídění a využití, vč. vedení a předání průběžné evidence těchto vytříděných komodit (plasty, nápojové kartony)</w:t>
      </w:r>
    </w:p>
    <w:p w14:paraId="3BE190B0" w14:textId="77777777" w:rsidR="00441722" w:rsidRPr="00CD2DAA" w:rsidRDefault="00441722" w:rsidP="00636D02">
      <w:pPr>
        <w:spacing w:after="0"/>
        <w:ind w:left="720"/>
        <w:jc w:val="both"/>
        <w:rPr>
          <w:highlight w:val="green"/>
        </w:rPr>
        <w:pPrChange w:id="24" w:author="Kateřina Kroupová" w:date="2025-10-14T23:32:00Z" w16du:dateUtc="2025-10-14T21:32:00Z">
          <w:pPr>
            <w:spacing w:after="0"/>
            <w:ind w:left="720"/>
          </w:pPr>
        </w:pPrChange>
      </w:pPr>
    </w:p>
    <w:p w14:paraId="577884C1" w14:textId="356BF097" w:rsidR="00441722" w:rsidRPr="005812E9" w:rsidRDefault="00441722" w:rsidP="00636D02">
      <w:pPr>
        <w:pStyle w:val="Odstavecseseznamem"/>
        <w:numPr>
          <w:ilvl w:val="0"/>
          <w:numId w:val="37"/>
        </w:numPr>
        <w:spacing w:after="0"/>
        <w:jc w:val="both"/>
        <w:pPrChange w:id="25" w:author="Kateřina Kroupová" w:date="2025-10-14T23:32:00Z" w16du:dateUtc="2025-10-14T21:32:00Z">
          <w:pPr>
            <w:pStyle w:val="Odstavecseseznamem"/>
            <w:numPr>
              <w:numId w:val="37"/>
            </w:numPr>
            <w:spacing w:after="0"/>
            <w:ind w:left="360" w:hanging="360"/>
          </w:pPr>
        </w:pPrChange>
      </w:pPr>
      <w:r w:rsidRPr="000851DE">
        <w:rPr>
          <w:b/>
          <w:bCs/>
        </w:rPr>
        <w:t>Společn</w:t>
      </w:r>
      <w:r>
        <w:rPr>
          <w:b/>
          <w:bCs/>
        </w:rPr>
        <w:t>ě</w:t>
      </w:r>
      <w:r w:rsidRPr="00CD2DAA">
        <w:rPr>
          <w:b/>
          <w:bCs/>
        </w:rPr>
        <w:t xml:space="preserve"> </w:t>
      </w:r>
      <w:r>
        <w:t>pro všechny druhy odpadů</w:t>
      </w:r>
      <w:r w:rsidR="008D485C">
        <w:t xml:space="preserve"> – pro osoby zapojené do systému OH města</w:t>
      </w:r>
      <w:r>
        <w:t>:</w:t>
      </w:r>
    </w:p>
    <w:p w14:paraId="4589D1A1" w14:textId="5773AD89" w:rsidR="00441722" w:rsidRDefault="00441722" w:rsidP="00636D02">
      <w:pPr>
        <w:pStyle w:val="Odstavecseseznamem"/>
        <w:numPr>
          <w:ilvl w:val="1"/>
          <w:numId w:val="37"/>
        </w:numPr>
        <w:spacing w:after="0"/>
        <w:jc w:val="both"/>
        <w:pPrChange w:id="26" w:author="Kateřina Kroupová" w:date="2025-10-14T23:32:00Z" w16du:dateUtc="2025-10-14T21:32:00Z">
          <w:pPr>
            <w:pStyle w:val="Odstavecseseznamem"/>
            <w:numPr>
              <w:ilvl w:val="1"/>
              <w:numId w:val="37"/>
            </w:numPr>
            <w:spacing w:after="0"/>
            <w:ind w:left="1080" w:hanging="360"/>
          </w:pPr>
        </w:pPrChange>
      </w:pPr>
      <w:r w:rsidRPr="008E2933">
        <w:t xml:space="preserve">Vedení průběžné evidence odpadu, zpracování podkladů ke kvartálnímu výkazu pro EKO-KOM, zpracování podkladů pro roční hlášení o odpadech vše v souladu s platnou legislativou. </w:t>
      </w:r>
      <w:r w:rsidRPr="00E60AA5">
        <w:t xml:space="preserve"> Vedení průběžné </w:t>
      </w:r>
      <w:r w:rsidRPr="0021134C">
        <w:t xml:space="preserve">evidence přijatých odpadů a svozů v souladu s platnou legislativou </w:t>
      </w:r>
      <w:r>
        <w:t xml:space="preserve">bude zajištěno </w:t>
      </w:r>
      <w:r w:rsidRPr="0021134C">
        <w:t>v softwaru kompatibilním se systémem pro ohlašování produkce odpadů ENVITA</w:t>
      </w:r>
      <w:r>
        <w:t xml:space="preserve">. </w:t>
      </w:r>
      <w:bookmarkStart w:id="27" w:name="_Hlk183170737"/>
      <w:r>
        <w:t xml:space="preserve">Pro řádné vedení evidencí </w:t>
      </w:r>
      <w:r w:rsidRPr="0021134C">
        <w:t xml:space="preserve"> </w:t>
      </w:r>
      <w:bookmarkStart w:id="28" w:name="_Hlk183170678"/>
      <w:bookmarkEnd w:id="27"/>
      <w:r w:rsidRPr="0021134C">
        <w:t xml:space="preserve">Objednatel zajistí předání dalších údajů </w:t>
      </w:r>
      <w:r>
        <w:t xml:space="preserve">- </w:t>
      </w:r>
      <w:r w:rsidRPr="0021134C">
        <w:t>např. 1 x ročně informace od školských zařízení zřizovaných Objednatelem, od sběren kovového odpadu</w:t>
      </w:r>
      <w:r>
        <w:t>, a to na výzvu Poskytovatele</w:t>
      </w:r>
      <w:r w:rsidRPr="0021134C">
        <w:t>. Následné předání kopií výstupních souborů Objednateli. Poskytovatel je povinen pravidelně (nejméně jednou měsíčně) hlásit množství jednotlivých druhů odpadů Objednateli, a to i bez zvláštní výzvy Objednatele.</w:t>
      </w:r>
    </w:p>
    <w:p w14:paraId="5F29EED3" w14:textId="715F111B" w:rsidR="00BB0AEA" w:rsidRPr="00041080" w:rsidRDefault="00BB0AEA" w:rsidP="00636D02">
      <w:pPr>
        <w:pStyle w:val="Odstavecseseznamem"/>
        <w:numPr>
          <w:ilvl w:val="1"/>
          <w:numId w:val="37"/>
        </w:numPr>
        <w:jc w:val="both"/>
        <w:pPrChange w:id="29" w:author="Kateřina Kroupová" w:date="2025-10-14T23:32:00Z" w16du:dateUtc="2025-10-14T21:32:00Z">
          <w:pPr>
            <w:pStyle w:val="Odstavecseseznamem"/>
            <w:numPr>
              <w:ilvl w:val="1"/>
              <w:numId w:val="37"/>
            </w:numPr>
            <w:ind w:left="1080" w:hanging="360"/>
          </w:pPr>
        </w:pPrChange>
      </w:pPr>
      <w:r w:rsidRPr="00041080">
        <w:t xml:space="preserve">Manipulaci se sběrnými nádobami (v případě nádob SKO a BIO opatřenými pasportizační značkou města) z veřejně dostupného místa přistavení nebo stálého stanoviště ke svozovému vozidlu, a zpět na místo přistavení, včetně zabrzdění nádob, což zahrnuje </w:t>
      </w:r>
      <w:r w:rsidRPr="00041080">
        <w:lastRenderedPageBreak/>
        <w:t>manipulaci s veškerými sběrnými nádobami a zajištění svozu odpadu z nich, ať již se nacházejí na nebo u silniční komunikace I., II. nebo III. třídy, ale také na účelových komunikacích a jiných cestách bez asfaltového povrhu</w:t>
      </w:r>
      <w:r w:rsidR="00BC1E87">
        <w:t xml:space="preserve">, </w:t>
      </w:r>
      <w:r w:rsidR="001224D3">
        <w:t>bude-li b</w:t>
      </w:r>
      <w:ins w:id="30" w:author="Kateřina Kroupová" w:date="2025-10-14T23:35:00Z" w16du:dateUtc="2025-10-14T21:35:00Z">
        <w:r w:rsidR="00B959C7">
          <w:t>e</w:t>
        </w:r>
      </w:ins>
      <w:r w:rsidR="001224D3">
        <w:t>z</w:t>
      </w:r>
      <w:del w:id="31" w:author="Kateřina Kroupová" w:date="2025-10-14T23:35:00Z" w16du:dateUtc="2025-10-14T21:35:00Z">
        <w:r w:rsidR="001224D3" w:rsidDel="00B959C7">
          <w:delText>e</w:delText>
        </w:r>
      </w:del>
      <w:r w:rsidR="001224D3">
        <w:t>pečně sjízdné pro obsluhující vozidla</w:t>
      </w:r>
      <w:r w:rsidRPr="00041080">
        <w:t>. Uvedené zahrnuje také případnou manipulaci se sběrnými nádobami v hůře přístupných podmínkách (schody, nezpevněné komunikace, zasněžené či zledovatělé komunikace apod.</w:t>
      </w:r>
      <w:r w:rsidR="00DA53B4" w:rsidRPr="00041080">
        <w:t>), a to v případě že bude taková manipulace bezpečná pro obsluhující pracovníky.</w:t>
      </w:r>
    </w:p>
    <w:p w14:paraId="2801FEF9" w14:textId="4B9F1A15" w:rsidR="00BB0AEA" w:rsidRPr="00BB0AEA" w:rsidRDefault="00BB0AEA" w:rsidP="00636D02">
      <w:pPr>
        <w:pStyle w:val="Odstavecseseznamem"/>
        <w:numPr>
          <w:ilvl w:val="1"/>
          <w:numId w:val="37"/>
        </w:numPr>
        <w:jc w:val="both"/>
        <w:pPrChange w:id="32" w:author="Kateřina Kroupová" w:date="2025-10-14T23:32:00Z" w16du:dateUtc="2025-10-14T21:32:00Z">
          <w:pPr>
            <w:pStyle w:val="Odstavecseseznamem"/>
            <w:numPr>
              <w:ilvl w:val="1"/>
              <w:numId w:val="37"/>
            </w:numPr>
            <w:ind w:left="1080" w:hanging="360"/>
          </w:pPr>
        </w:pPrChange>
      </w:pPr>
      <w:r w:rsidRPr="00E67F75">
        <w:t xml:space="preserve">Služba zahrnuje i mimořádné vývozy nad rámec </w:t>
      </w:r>
      <w:r w:rsidR="00E67F75">
        <w:t>harmonogramu (</w:t>
      </w:r>
      <w:r w:rsidR="00E67F75">
        <w:fldChar w:fldCharType="begin"/>
      </w:r>
      <w:r w:rsidR="00E67F75">
        <w:instrText>HYPERLINK "https://www.zdarns.cz/mestsky-urad/odbory-uradu/odbor-majetku-a-komunalnich-sluzeb/odpady/"</w:instrText>
      </w:r>
      <w:r w:rsidR="00E67F75">
        <w:fldChar w:fldCharType="separate"/>
      </w:r>
      <w:r w:rsidR="00E67F75" w:rsidRPr="00E95159">
        <w:rPr>
          <w:rStyle w:val="Hypertextovodkaz"/>
        </w:rPr>
        <w:t>https://www.zdarns.cz/mestsky-urad/odbory-uradu/odbor-majetku-a-komunalnich-sluzeb/odpady/</w:t>
      </w:r>
      <w:r w:rsidR="00E67F75">
        <w:fldChar w:fldCharType="end"/>
      </w:r>
      <w:r w:rsidR="00E67F75">
        <w:t>).</w:t>
      </w:r>
      <w:r>
        <w:t xml:space="preserve"> </w:t>
      </w:r>
      <w:r w:rsidRPr="00E67F75">
        <w:t>Mimořádné vývozy budou prováděny na základě Objednávky dle požadavků Objednatele.</w:t>
      </w:r>
    </w:p>
    <w:p w14:paraId="533BEE72" w14:textId="27A81D59" w:rsidR="00441722" w:rsidRDefault="00441722" w:rsidP="00636D02">
      <w:pPr>
        <w:pStyle w:val="Odstavecseseznamem"/>
        <w:numPr>
          <w:ilvl w:val="1"/>
          <w:numId w:val="37"/>
        </w:numPr>
        <w:jc w:val="both"/>
        <w:pPrChange w:id="33" w:author="Kateřina Kroupová" w:date="2025-10-14T23:32:00Z" w16du:dateUtc="2025-10-14T21:32:00Z">
          <w:pPr>
            <w:pStyle w:val="Odstavecseseznamem"/>
            <w:numPr>
              <w:ilvl w:val="1"/>
              <w:numId w:val="37"/>
            </w:numPr>
            <w:ind w:left="1080" w:hanging="360"/>
          </w:pPr>
        </w:pPrChange>
      </w:pPr>
      <w:r>
        <w:t xml:space="preserve">Vážení všech svezených odpadů v souladu s platnou legislativou (zejména váha s platnou certifikací a kalibrací, s automatickým záznamem váhy, vážní lístek obsahuje druh odpadu, katalogové číslo, množství odpadu, datum a čas vážení, původce odpadu, název provozovatele vážního zařízení, apod.), s identifikací na úrovni jednotlivých druhů odpadů. </w:t>
      </w:r>
    </w:p>
    <w:p w14:paraId="3D3766E7" w14:textId="29DB2D4F" w:rsidR="00441722" w:rsidRDefault="00441722" w:rsidP="00636D02">
      <w:pPr>
        <w:pStyle w:val="Odstavecseseznamem"/>
        <w:numPr>
          <w:ilvl w:val="1"/>
          <w:numId w:val="37"/>
        </w:numPr>
        <w:jc w:val="both"/>
        <w:pPrChange w:id="34" w:author="Kateřina Kroupová" w:date="2025-10-14T23:32:00Z" w16du:dateUtc="2025-10-14T21:32:00Z">
          <w:pPr>
            <w:pStyle w:val="Odstavecseseznamem"/>
            <w:numPr>
              <w:ilvl w:val="1"/>
              <w:numId w:val="37"/>
            </w:numPr>
            <w:ind w:left="1080" w:hanging="360"/>
          </w:pPr>
        </w:pPrChange>
      </w:pPr>
      <w:r>
        <w:t>Součinnost při vedení a průběžné aktualizaci pasportu všech nádob v SW Objednatele</w:t>
      </w:r>
      <w:r w:rsidR="00FF7EBF">
        <w:t xml:space="preserve"> od spol. T-MAPY s.r.o </w:t>
      </w:r>
      <w:r>
        <w:t>.</w:t>
      </w:r>
    </w:p>
    <w:p w14:paraId="11737D71" w14:textId="4DBEA206" w:rsidR="00441722" w:rsidRPr="005812E9" w:rsidRDefault="00E67F75" w:rsidP="00636D02">
      <w:pPr>
        <w:pStyle w:val="Odstavecseseznamem"/>
        <w:numPr>
          <w:ilvl w:val="1"/>
          <w:numId w:val="37"/>
        </w:numPr>
        <w:spacing w:after="0"/>
        <w:jc w:val="both"/>
        <w:pPrChange w:id="35" w:author="Kateřina Kroupová" w:date="2025-10-14T23:32:00Z" w16du:dateUtc="2025-10-14T21:32:00Z">
          <w:pPr>
            <w:pStyle w:val="Odstavecseseznamem"/>
            <w:numPr>
              <w:ilvl w:val="1"/>
              <w:numId w:val="37"/>
            </w:numPr>
            <w:spacing w:after="0"/>
            <w:ind w:left="1080" w:hanging="360"/>
          </w:pPr>
        </w:pPrChange>
      </w:pPr>
      <w:r w:rsidRPr="00041080">
        <w:t>Provádění svozů odpadů podle</w:t>
      </w:r>
      <w:r w:rsidR="00441722" w:rsidRPr="00041080">
        <w:t xml:space="preserve"> harmonogramu svozu nádob</w:t>
      </w:r>
      <w:r w:rsidR="004F282D" w:rsidRPr="00041080">
        <w:t xml:space="preserve"> viz. příloha</w:t>
      </w:r>
      <w:r w:rsidR="004F282D">
        <w:t xml:space="preserve"> </w:t>
      </w:r>
      <w:r w:rsidR="00441722">
        <w:t xml:space="preserve"> (</w:t>
      </w:r>
      <w:r w:rsidR="00F62CF8">
        <w:fldChar w:fldCharType="begin"/>
      </w:r>
      <w:r w:rsidR="00F62CF8">
        <w:instrText xml:space="preserve"> HYPERLINK "https://www.zdarns.cz/mestsky-urad/odbory-uradu/odbor-majetku-a-komunalnich-sluzeb/odpady/" </w:instrText>
      </w:r>
      <w:r w:rsidR="00F62CF8">
        <w:fldChar w:fldCharType="separate"/>
      </w:r>
      <w:r w:rsidR="00441722" w:rsidRPr="00E95159">
        <w:rPr>
          <w:rStyle w:val="Hypertextovodkaz"/>
        </w:rPr>
        <w:t>https://www.zdarns.cz/mestsky-urad/odbory-uradu/odbor-majetku-a-komunalnich-sluzeb/odpady/</w:t>
      </w:r>
      <w:r w:rsidR="00F62CF8">
        <w:rPr>
          <w:rStyle w:val="Hypertextovodkaz"/>
        </w:rPr>
        <w:fldChar w:fldCharType="end"/>
      </w:r>
      <w:r w:rsidR="00441722">
        <w:t>)</w:t>
      </w:r>
      <w:r w:rsidR="00441722" w:rsidRPr="005812E9">
        <w:t>; návrhy a podklady pro jeho aktualizaci.</w:t>
      </w:r>
    </w:p>
    <w:bookmarkEnd w:id="10"/>
    <w:bookmarkEnd w:id="28"/>
    <w:p w14:paraId="16A02382" w14:textId="3E971F4C" w:rsidR="00441722" w:rsidRPr="00DE58D2" w:rsidRDefault="00441722" w:rsidP="00636D02">
      <w:pPr>
        <w:pStyle w:val="Odstavecseseznamem"/>
        <w:numPr>
          <w:ilvl w:val="1"/>
          <w:numId w:val="37"/>
        </w:numPr>
        <w:spacing w:after="0"/>
        <w:jc w:val="both"/>
        <w:pPrChange w:id="36" w:author="Kateřina Kroupová" w:date="2025-10-14T23:32:00Z" w16du:dateUtc="2025-10-14T21:32:00Z">
          <w:pPr>
            <w:pStyle w:val="Odstavecseseznamem"/>
            <w:numPr>
              <w:ilvl w:val="1"/>
              <w:numId w:val="37"/>
            </w:numPr>
            <w:spacing w:after="0"/>
            <w:ind w:left="1080" w:hanging="360"/>
          </w:pPr>
        </w:pPrChange>
      </w:pPr>
      <w:r w:rsidRPr="00557568">
        <w:t xml:space="preserve">Hlášení neprovedených svozů nádob vč. fotodokumentace důvodu </w:t>
      </w:r>
      <w:r w:rsidRPr="0021134C">
        <w:t>a hlášení o</w:t>
      </w:r>
      <w:del w:id="37" w:author="Kateřina Kroupová" w:date="2025-10-14T23:33:00Z" w16du:dateUtc="2025-10-14T21:33:00Z">
        <w:r w:rsidRPr="0021134C" w:rsidDel="006C0D12">
          <w:delText xml:space="preserve"> </w:delText>
        </w:r>
      </w:del>
      <w:ins w:id="38" w:author="Kateřina Kroupová" w:date="2025-10-14T23:33:00Z" w16du:dateUtc="2025-10-14T21:33:00Z">
        <w:r w:rsidR="006C0D12">
          <w:t> </w:t>
        </w:r>
      </w:ins>
      <w:r w:rsidRPr="0021134C">
        <w:t xml:space="preserve">poškozených či chybějících nádobách na separovaný sběr </w:t>
      </w:r>
      <w:r w:rsidRPr="00557568">
        <w:t xml:space="preserve">do 8.00 hodin následujícího dne.  </w:t>
      </w:r>
    </w:p>
    <w:p w14:paraId="187EE255" w14:textId="77777777" w:rsidR="00441722" w:rsidRPr="00873414" w:rsidRDefault="00441722" w:rsidP="00636D02">
      <w:pPr>
        <w:pStyle w:val="Odstavecseseznamem"/>
        <w:numPr>
          <w:ilvl w:val="1"/>
          <w:numId w:val="37"/>
        </w:numPr>
        <w:spacing w:after="0"/>
        <w:jc w:val="both"/>
        <w:pPrChange w:id="39" w:author="Kateřina Kroupová" w:date="2025-10-14T23:32:00Z" w16du:dateUtc="2025-10-14T21:32:00Z">
          <w:pPr>
            <w:pStyle w:val="Odstavecseseznamem"/>
            <w:numPr>
              <w:ilvl w:val="1"/>
              <w:numId w:val="37"/>
            </w:numPr>
            <w:spacing w:after="0"/>
            <w:ind w:left="1080" w:hanging="360"/>
          </w:pPr>
        </w:pPrChange>
      </w:pPr>
      <w:r w:rsidRPr="0021134C">
        <w:t>Opakování svozu v případě jeho neprovedení ve lhůtě do 24 hodin, nedohodnou-li se strany jinak, a to z důvodu objektivní překážky bránící svozu v řádném termínu dle harmonogramu.</w:t>
      </w:r>
    </w:p>
    <w:p w14:paraId="56BDA1E2" w14:textId="6085F700" w:rsidR="00441722" w:rsidRPr="00041080" w:rsidRDefault="00441722" w:rsidP="00636D02">
      <w:pPr>
        <w:pStyle w:val="Odstavecseseznamem"/>
        <w:numPr>
          <w:ilvl w:val="1"/>
          <w:numId w:val="37"/>
        </w:numPr>
        <w:spacing w:after="0"/>
        <w:jc w:val="both"/>
        <w:pPrChange w:id="40" w:author="Kateřina Kroupová" w:date="2025-10-14T23:32:00Z" w16du:dateUtc="2025-10-14T21:32:00Z">
          <w:pPr>
            <w:pStyle w:val="Odstavecseseznamem"/>
            <w:numPr>
              <w:ilvl w:val="1"/>
              <w:numId w:val="37"/>
            </w:numPr>
            <w:spacing w:after="0"/>
            <w:ind w:left="1080" w:hanging="360"/>
          </w:pPr>
        </w:pPrChange>
      </w:pPr>
      <w:r w:rsidRPr="00041080">
        <w:t>Činnosti nezbytné k provedení svozu v zimním období (např. vyproštění nádob ze závějí, uvolnění přimrzlých nádob apod.), neprokáže-li Poskytovatel pořízenou dokumentací, že provedení svozu brání objektivní překážka, na jejímž vzniku se nepodílel a která objektivně znemožňuje provedení svozu</w:t>
      </w:r>
      <w:r w:rsidR="00DA53B4" w:rsidRPr="00041080">
        <w:t>, např. pokud není proveden posyp nebo prohrnuta komunikace.</w:t>
      </w:r>
      <w:r w:rsidRPr="00041080">
        <w:t xml:space="preserve"> </w:t>
      </w:r>
    </w:p>
    <w:p w14:paraId="230E3EFE" w14:textId="550ADCE3" w:rsidR="00441722" w:rsidRPr="00041080" w:rsidRDefault="009A274E" w:rsidP="00636D02">
      <w:pPr>
        <w:pStyle w:val="Odstavecseseznamem"/>
        <w:numPr>
          <w:ilvl w:val="1"/>
          <w:numId w:val="37"/>
        </w:numPr>
        <w:spacing w:after="0"/>
        <w:jc w:val="both"/>
        <w:pPrChange w:id="41" w:author="Kateřina Kroupová" w:date="2025-10-14T23:32:00Z" w16du:dateUtc="2025-10-14T21:32:00Z">
          <w:pPr>
            <w:pStyle w:val="Odstavecseseznamem"/>
            <w:numPr>
              <w:ilvl w:val="1"/>
              <w:numId w:val="37"/>
            </w:numPr>
            <w:spacing w:after="0"/>
            <w:ind w:left="1080" w:hanging="360"/>
          </w:pPr>
        </w:pPrChange>
      </w:pPr>
      <w:r w:rsidRPr="00041080">
        <w:t>Vozidla používaná k plnění Služeb musí splnit emisní normu EURO 6 a s</w:t>
      </w:r>
      <w:r w:rsidR="00441722" w:rsidRPr="00041080">
        <w:t xml:space="preserve">táří vozidel nesmí po celou dobu trvání zakázky překročit </w:t>
      </w:r>
      <w:r w:rsidRPr="00041080">
        <w:t>8</w:t>
      </w:r>
      <w:r w:rsidR="00441722" w:rsidRPr="00041080">
        <w:t xml:space="preserve"> let</w:t>
      </w:r>
      <w:r w:rsidRPr="00041080">
        <w:t xml:space="preserve">, a to nejméně </w:t>
      </w:r>
      <w:r w:rsidR="001A6C56" w:rsidRPr="00041080">
        <w:t xml:space="preserve">pro </w:t>
      </w:r>
      <w:r w:rsidRPr="00041080">
        <w:t>80</w:t>
      </w:r>
      <w:r w:rsidR="00041080">
        <w:t xml:space="preserve"> </w:t>
      </w:r>
      <w:r w:rsidRPr="00041080">
        <w:t>% používaných vozidel</w:t>
      </w:r>
      <w:r w:rsidR="00441722" w:rsidRPr="00041080">
        <w:t xml:space="preserve">. </w:t>
      </w:r>
    </w:p>
    <w:p w14:paraId="7493670B" w14:textId="77777777" w:rsidR="00441722" w:rsidRPr="00FB0200" w:rsidRDefault="00441722" w:rsidP="00636D02">
      <w:pPr>
        <w:pStyle w:val="Odstavecseseznamem"/>
        <w:numPr>
          <w:ilvl w:val="1"/>
          <w:numId w:val="37"/>
        </w:numPr>
        <w:jc w:val="both"/>
        <w:pPrChange w:id="42" w:author="Kateřina Kroupová" w:date="2025-10-14T23:32:00Z" w16du:dateUtc="2025-10-14T21:32:00Z">
          <w:pPr>
            <w:pStyle w:val="Odstavecseseznamem"/>
            <w:numPr>
              <w:ilvl w:val="1"/>
              <w:numId w:val="37"/>
            </w:numPr>
            <w:ind w:left="1080" w:hanging="360"/>
          </w:pPr>
        </w:pPrChange>
      </w:pPr>
      <w:r w:rsidRPr="00FB0200">
        <w:t xml:space="preserve">Označení vozidel tabulí s informací o právě svážené komoditě. </w:t>
      </w:r>
    </w:p>
    <w:p w14:paraId="4EB7EFF3" w14:textId="587847CC" w:rsidR="00441722" w:rsidRPr="005812E9" w:rsidRDefault="00441722" w:rsidP="00636D02">
      <w:pPr>
        <w:pStyle w:val="Odstavecseseznamem"/>
        <w:numPr>
          <w:ilvl w:val="0"/>
          <w:numId w:val="37"/>
        </w:numPr>
        <w:spacing w:after="0"/>
        <w:jc w:val="both"/>
        <w:pPrChange w:id="43" w:author="Kateřina Kroupová" w:date="2025-10-14T23:32:00Z" w16du:dateUtc="2025-10-14T21:32:00Z">
          <w:pPr>
            <w:pStyle w:val="Odstavecseseznamem"/>
            <w:numPr>
              <w:numId w:val="37"/>
            </w:numPr>
            <w:spacing w:after="0"/>
            <w:ind w:left="360" w:hanging="360"/>
          </w:pPr>
        </w:pPrChange>
      </w:pPr>
      <w:r w:rsidRPr="005812E9">
        <w:t xml:space="preserve">Poskytovatel je povinen vybavit vozy určené ke svozu </w:t>
      </w:r>
      <w:r>
        <w:t>SKO i tříděného odpadu</w:t>
      </w:r>
      <w:r w:rsidRPr="005812E9">
        <w:t xml:space="preserve"> systémem GPS s monitoringem spuštění zařízení k výsypu. GPS monitoring musí zaznamenávat data v rozsahu nezbytném pro určení, že konkrétní vozidlo bylo v konkrétní den a čas na konkrétním místě a že bylo spuštěno zařízení k výsypu. GPS monitoring tak musí umožnit přinejmenším identifikaci vozidla, na kterém byl instalován, stanovit polohu tohoto vozidla s přesností do 5 metrů k určitému časovému okamžiku určenému dnem, hodinou, minutou </w:t>
      </w:r>
      <w:r w:rsidR="001A6C56" w:rsidRPr="00041080">
        <w:t>i</w:t>
      </w:r>
      <w:r w:rsidR="001A6C56">
        <w:t xml:space="preserve"> </w:t>
      </w:r>
      <w:r w:rsidRPr="005812E9">
        <w:t>prokázání provedení potřebného úkonu tímto vozidlem</w:t>
      </w:r>
      <w:r w:rsidR="00104253" w:rsidRPr="00041080">
        <w:t>, vyjma mechanismů, kde takové sledování není možné instalovat (např. Hydraulická ruka - není zde sledovací mechanismus pro práci hydraulické ruky)</w:t>
      </w:r>
      <w:r w:rsidRPr="005812E9">
        <w:t xml:space="preserve">. </w:t>
      </w:r>
    </w:p>
    <w:p w14:paraId="017D0B82" w14:textId="62DE191D" w:rsidR="00441722" w:rsidRPr="005812E9" w:rsidRDefault="00441722" w:rsidP="00636D02">
      <w:pPr>
        <w:pStyle w:val="Odstavecseseznamem"/>
        <w:numPr>
          <w:ilvl w:val="0"/>
          <w:numId w:val="37"/>
        </w:numPr>
        <w:spacing w:after="0"/>
        <w:jc w:val="both"/>
        <w:pPrChange w:id="44" w:author="Kateřina Kroupová" w:date="2025-10-14T23:32:00Z" w16du:dateUtc="2025-10-14T21:32:00Z">
          <w:pPr>
            <w:pStyle w:val="Odstavecseseznamem"/>
            <w:numPr>
              <w:numId w:val="37"/>
            </w:numPr>
            <w:spacing w:after="0"/>
            <w:ind w:left="360" w:hanging="360"/>
          </w:pPr>
        </w:pPrChange>
      </w:pPr>
      <w:r w:rsidRPr="005812E9">
        <w:t xml:space="preserve">Poskytovatel je povinen prostřednictvím zařízení dle </w:t>
      </w:r>
      <w:r w:rsidRPr="00A76C65">
        <w:t>bodu 4</w:t>
      </w:r>
      <w:r w:rsidRPr="005812E9">
        <w:t xml:space="preserve"> výše zaznamenávat pohyb vozidel nasazených k plnění Služeb a dále aktuální činnost nástavbové technologie pro výsyp odpadových nádob. Tyto záznamy Poskytovatel uchová po dobu alespoň 6 měsíců a za podmínek Smlouvy nebo na vyžádání jejich kopie poskytne Objednateli (včetně možnosti tisku, reprodukce). Zároveň Poskytovatel zajistí pro Objednatele off-line přístup k GPS modulům jednotlivých vozidel včetně </w:t>
      </w:r>
      <w:r w:rsidRPr="005812E9">
        <w:lastRenderedPageBreak/>
        <w:t xml:space="preserve">údajů o aktuální poloze a rychlosti vozidla a o nástavbové </w:t>
      </w:r>
      <w:r w:rsidR="00650DAD" w:rsidRPr="005812E9">
        <w:t>technologi</w:t>
      </w:r>
      <w:r w:rsidR="00650DAD">
        <w:t>i</w:t>
      </w:r>
      <w:r w:rsidR="00650DAD" w:rsidRPr="005812E9">
        <w:t xml:space="preserve"> </w:t>
      </w:r>
      <w:r w:rsidRPr="005812E9">
        <w:t xml:space="preserve">pro výsyp odpadových nádob. GPS modul musí umožňovat průběžnou datovou komunikaci s dispečinkem Poskytovatele. </w:t>
      </w:r>
    </w:p>
    <w:p w14:paraId="352F1F9E" w14:textId="77777777" w:rsidR="00441722" w:rsidRPr="005812E9" w:rsidRDefault="00441722" w:rsidP="00636D02">
      <w:pPr>
        <w:pStyle w:val="Odstavecseseznamem"/>
        <w:numPr>
          <w:ilvl w:val="0"/>
          <w:numId w:val="37"/>
        </w:numPr>
        <w:spacing w:after="0"/>
        <w:jc w:val="both"/>
        <w:pPrChange w:id="45" w:author="Kateřina Kroupová" w:date="2025-10-14T23:32:00Z" w16du:dateUtc="2025-10-14T21:32:00Z">
          <w:pPr>
            <w:pStyle w:val="Odstavecseseznamem"/>
            <w:numPr>
              <w:numId w:val="37"/>
            </w:numPr>
            <w:spacing w:after="0"/>
            <w:ind w:left="360" w:hanging="360"/>
          </w:pPr>
        </w:pPrChange>
      </w:pPr>
      <w:r w:rsidRPr="005812E9">
        <w:t>Poskytovatel je povinen během naplánovan</w:t>
      </w:r>
      <w:r>
        <w:t xml:space="preserve">ých </w:t>
      </w:r>
      <w:r w:rsidRPr="005812E9">
        <w:t>svozov</w:t>
      </w:r>
      <w:r>
        <w:t>ých</w:t>
      </w:r>
      <w:r w:rsidRPr="005812E9">
        <w:t xml:space="preserve"> tras při poskytování Služeb prokazatelně evidovat množství </w:t>
      </w:r>
      <w:r>
        <w:t xml:space="preserve">jednotlivých druhů odpadů odděleně pro Objednatele a </w:t>
      </w:r>
      <w:r w:rsidRPr="005812E9">
        <w:t>pro jiné subjekty odlišné od Objednatele</w:t>
      </w:r>
      <w:r>
        <w:t>, které nejsou zapojené do systému odpadového hospodářství Objednatele</w:t>
      </w:r>
      <w:r w:rsidRPr="005812E9">
        <w:t xml:space="preserve">. </w:t>
      </w:r>
    </w:p>
    <w:p w14:paraId="6BDCBC60" w14:textId="764D1354" w:rsidR="00441722" w:rsidRPr="005812E9" w:rsidRDefault="00441722" w:rsidP="00636D02">
      <w:pPr>
        <w:pStyle w:val="Odstavecseseznamem"/>
        <w:numPr>
          <w:ilvl w:val="0"/>
          <w:numId w:val="37"/>
        </w:numPr>
        <w:spacing w:after="0"/>
        <w:jc w:val="both"/>
        <w:pPrChange w:id="46" w:author="Kateřina Kroupová" w:date="2025-10-14T23:32:00Z" w16du:dateUtc="2025-10-14T21:32:00Z">
          <w:pPr>
            <w:pStyle w:val="Odstavecseseznamem"/>
            <w:numPr>
              <w:numId w:val="37"/>
            </w:numPr>
            <w:spacing w:after="0"/>
            <w:ind w:left="360" w:hanging="360"/>
          </w:pPr>
        </w:pPrChange>
      </w:pPr>
      <w:bookmarkStart w:id="47" w:name="_Hlk182569755"/>
      <w:r w:rsidRPr="005812E9">
        <w:t>Poskytovatel je plně odpovědný za způsob nakládání s převzatým odpadem v souladu s platnou legislativou. Poskytovatel je povinen doložit doklady, které je pro tyto účely Poskytovatel povinen uchovávat v rozsahu vyplývajícím z příslušných právních předpisů po dobu 5 let. Povinnost uchovávat doklady dle předchozí věty je zachována i poté, co jinak tato Smlouva pozbyde účinnosti</w:t>
      </w:r>
      <w:bookmarkEnd w:id="47"/>
      <w:r w:rsidRPr="005812E9">
        <w:t xml:space="preserve">. </w:t>
      </w:r>
    </w:p>
    <w:p w14:paraId="0E339B43" w14:textId="7D765814" w:rsidR="00441722" w:rsidRPr="005812E9" w:rsidRDefault="00441722" w:rsidP="00636D02">
      <w:pPr>
        <w:pStyle w:val="Odstavecseseznamem"/>
        <w:numPr>
          <w:ilvl w:val="0"/>
          <w:numId w:val="37"/>
        </w:numPr>
        <w:spacing w:after="0"/>
        <w:jc w:val="both"/>
        <w:pPrChange w:id="48" w:author="Kateřina Kroupová" w:date="2025-10-14T23:32:00Z" w16du:dateUtc="2025-10-14T21:32:00Z">
          <w:pPr>
            <w:pStyle w:val="Odstavecseseznamem"/>
            <w:numPr>
              <w:numId w:val="37"/>
            </w:numPr>
            <w:spacing w:after="0"/>
            <w:ind w:left="360" w:hanging="360"/>
          </w:pPr>
        </w:pPrChange>
      </w:pPr>
      <w:r w:rsidRPr="005812E9">
        <w:t xml:space="preserve">Poskytovatel je povinen poskytovat Objednateli veškeré informace nebo doklady, tedy zejména záznamy z GPS modulů dle bodu </w:t>
      </w:r>
      <w:r w:rsidRPr="00A76C65">
        <w:t>4</w:t>
      </w:r>
      <w:r w:rsidRPr="005812E9">
        <w:t xml:space="preserve"> výše, údaje z evidence odpadů ve smyslu platné legislativy, doklad o předání odpadu do zařízení oprávněné k odstranění odpadu nebo jeho využití, vedené v souvislosti s poskytováním Služeb, fotodokumentaci pořízenou apod. do </w:t>
      </w:r>
      <w:r w:rsidR="00650DAD">
        <w:t xml:space="preserve">2 pracovních dnů </w:t>
      </w:r>
      <w:r w:rsidRPr="005812E9">
        <w:t>hodin po jejich písemném vyžádání Objednatelem.</w:t>
      </w:r>
    </w:p>
    <w:p w14:paraId="6CD81641" w14:textId="77777777" w:rsidR="00441722" w:rsidRPr="005812E9" w:rsidRDefault="00441722" w:rsidP="00636D02">
      <w:pPr>
        <w:pStyle w:val="Odstavecseseznamem"/>
        <w:numPr>
          <w:ilvl w:val="0"/>
          <w:numId w:val="37"/>
        </w:numPr>
        <w:spacing w:after="0"/>
        <w:jc w:val="both"/>
        <w:pPrChange w:id="49" w:author="Kateřina Kroupová" w:date="2025-10-14T23:32:00Z" w16du:dateUtc="2025-10-14T21:32:00Z">
          <w:pPr>
            <w:pStyle w:val="Odstavecseseznamem"/>
            <w:numPr>
              <w:numId w:val="37"/>
            </w:numPr>
            <w:spacing w:after="0"/>
            <w:ind w:left="360" w:hanging="360"/>
          </w:pPr>
        </w:pPrChange>
      </w:pPr>
      <w:r w:rsidRPr="005812E9">
        <w:t xml:space="preserve">Poskytovatel je povinen nahlásit Objednateli všechny nedostatky zjištěné při poskytování Služby, vč. jejich specifikace. (např. oznámení nedostatku včetně chybějícího označení pasportizace – neoznačená nádoba nesmí být při pravidelném svozu obsloužena). </w:t>
      </w:r>
    </w:p>
    <w:p w14:paraId="38DAAF4E" w14:textId="77777777" w:rsidR="00441722" w:rsidRPr="005812E9" w:rsidRDefault="00441722" w:rsidP="00636D02">
      <w:pPr>
        <w:pStyle w:val="Odstavecseseznamem"/>
        <w:numPr>
          <w:ilvl w:val="0"/>
          <w:numId w:val="37"/>
        </w:numPr>
        <w:spacing w:after="0"/>
        <w:jc w:val="both"/>
        <w:pPrChange w:id="50" w:author="Kateřina Kroupová" w:date="2025-10-14T23:32:00Z" w16du:dateUtc="2025-10-14T21:32:00Z">
          <w:pPr>
            <w:pStyle w:val="Odstavecseseznamem"/>
            <w:numPr>
              <w:numId w:val="37"/>
            </w:numPr>
            <w:spacing w:after="0"/>
            <w:ind w:left="360" w:hanging="360"/>
          </w:pPr>
        </w:pPrChange>
      </w:pPr>
      <w:r w:rsidRPr="005812E9">
        <w:t xml:space="preserve">Vlastní výsyp odpadových nádob musí být prováděn pouze v době od 6.00 do 22.00, nedohodnou-li se techničtí zástupci smluvních stran jinak. </w:t>
      </w:r>
    </w:p>
    <w:p w14:paraId="38840832" w14:textId="5D12F232" w:rsidR="00441722" w:rsidRDefault="00441722" w:rsidP="00636D02">
      <w:pPr>
        <w:pStyle w:val="Odstavecseseznamem"/>
        <w:numPr>
          <w:ilvl w:val="0"/>
          <w:numId w:val="37"/>
        </w:numPr>
        <w:spacing w:after="0"/>
        <w:jc w:val="both"/>
        <w:pPrChange w:id="51" w:author="Kateřina Kroupová" w:date="2025-10-14T23:32:00Z" w16du:dateUtc="2025-10-14T21:32:00Z">
          <w:pPr>
            <w:pStyle w:val="Odstavecseseznamem"/>
            <w:numPr>
              <w:numId w:val="37"/>
            </w:numPr>
            <w:spacing w:after="0"/>
            <w:ind w:left="360" w:hanging="360"/>
          </w:pPr>
        </w:pPrChange>
      </w:pPr>
      <w:r w:rsidRPr="005812E9">
        <w:t xml:space="preserve">Poskytovatel se zavazuje poskytovat Služby v plném rozsahu i v případě mimořádných situací (jako např. zvýšené šíření nemoci COVID-19 i jiných nemocí, jiný výpadek personálních kapacit Poskytovatele, výpadek techniky Poskytovatele), které Poskytovateli stěžují či brání v řádném poskytování Služeb. V takovýchto případech je Poskytovatel povinen zajistit řádné poskytování Služeb v plném rozsahu například i s využitím spolupráce s jiným subjektem podnikajícím v oblasti odpadového hospodářství nebo i výhradně prostřednictvím takového jiného subjektu, a to plně na svoje náklady.  Uvedené se nevztahuje na případy objektivních skutečností, které brání poskytování Služeb v takovém smyslu, že by je nemohl poskytnout žádný subjekt (např. objektivní nemožnost svozu odpadu v případě zimních kalamitních situací). Onemocnění, karanténa či izolace většího počtu zaměstnanců Poskytovatele a jiné situace, které mají konkrétní dopad pouze do sféry Poskytovatele, ačkoliv mohly být zapříčiněny i okolností objektivního charakteru (např. pandemie nemoci COVID-19 či výpadek techniky Poskytovatele), nepředstavují objektivní skutečnosti dle předchozí věty. </w:t>
      </w:r>
    </w:p>
    <w:p w14:paraId="3AE247A0" w14:textId="535369B2" w:rsidR="001A6C56" w:rsidRPr="00C561F9" w:rsidRDefault="001A6C56" w:rsidP="00636D02">
      <w:pPr>
        <w:pStyle w:val="Odstavecseseznamem"/>
        <w:numPr>
          <w:ilvl w:val="0"/>
          <w:numId w:val="37"/>
        </w:numPr>
        <w:spacing w:after="0"/>
        <w:jc w:val="both"/>
        <w:pPrChange w:id="52" w:author="Kateřina Kroupová" w:date="2025-10-14T23:32:00Z" w16du:dateUtc="2025-10-14T21:32:00Z">
          <w:pPr>
            <w:pStyle w:val="Odstavecseseznamem"/>
            <w:numPr>
              <w:numId w:val="37"/>
            </w:numPr>
            <w:spacing w:after="0"/>
            <w:ind w:left="360" w:hanging="360"/>
          </w:pPr>
        </w:pPrChange>
      </w:pPr>
      <w:r w:rsidRPr="00C561F9">
        <w:t xml:space="preserve">Poskytovatel je povinen </w:t>
      </w:r>
      <w:r w:rsidR="004E46BD" w:rsidRPr="00C561F9">
        <w:t xml:space="preserve">do zařízení na odstraňování či další využití odpadu (např. skládka či ZEVO), se kterými má uzavřen smluvní vztah Objednatel, předávat a dopravovat pouze odpad, který takové zařízení na základě smluvního vztahu s Objednatelem a podle jejich provozních řádů převezme.  </w:t>
      </w:r>
      <w:r w:rsidRPr="00C561F9">
        <w:t xml:space="preserve">  </w:t>
      </w:r>
    </w:p>
    <w:p w14:paraId="3C3B3D3B" w14:textId="77777777" w:rsidR="00441722" w:rsidRDefault="00441722" w:rsidP="00636D02">
      <w:pPr>
        <w:spacing w:after="0"/>
        <w:jc w:val="both"/>
        <w:pPrChange w:id="53" w:author="Kateřina Kroupová" w:date="2025-10-14T23:32:00Z" w16du:dateUtc="2025-10-14T21:32:00Z">
          <w:pPr>
            <w:spacing w:after="0"/>
          </w:pPr>
        </w:pPrChange>
      </w:pPr>
    </w:p>
    <w:p w14:paraId="47A8DCD2" w14:textId="77777777" w:rsidR="00441722" w:rsidRPr="00D35567" w:rsidRDefault="00441722" w:rsidP="00636D02">
      <w:pPr>
        <w:spacing w:after="0"/>
        <w:jc w:val="both"/>
        <w:rPr>
          <w:b/>
          <w:bCs/>
        </w:rPr>
        <w:pPrChange w:id="54" w:author="Kateřina Kroupová" w:date="2025-10-14T23:32:00Z" w16du:dateUtc="2025-10-14T21:32:00Z">
          <w:pPr>
            <w:spacing w:after="0"/>
          </w:pPr>
        </w:pPrChange>
      </w:pPr>
      <w:r w:rsidRPr="00D35567">
        <w:rPr>
          <w:b/>
          <w:bCs/>
        </w:rPr>
        <w:t>Ceníky</w:t>
      </w:r>
    </w:p>
    <w:p w14:paraId="342C3CB5" w14:textId="318FF998" w:rsidR="00441722" w:rsidRDefault="00441722" w:rsidP="00636D02">
      <w:pPr>
        <w:spacing w:after="0"/>
        <w:jc w:val="both"/>
        <w:pPrChange w:id="55" w:author="Kateřina Kroupová" w:date="2025-10-14T23:32:00Z" w16du:dateUtc="2025-10-14T21:32:00Z">
          <w:pPr>
            <w:spacing w:after="0"/>
          </w:pPr>
        </w:pPrChange>
      </w:pPr>
      <w:r>
        <w:t xml:space="preserve">Položkové ceny pro konkrétní služby uvedené v jednotlivých KL budou použity i pro případná další plnění dle jiných KL </w:t>
      </w:r>
      <w:r w:rsidR="0071669B">
        <w:t>.</w:t>
      </w:r>
      <w:r>
        <w:t xml:space="preserve"> </w:t>
      </w:r>
    </w:p>
    <w:p w14:paraId="2021AC1F" w14:textId="77777777" w:rsidR="00441722" w:rsidRDefault="00441722" w:rsidP="00636D02">
      <w:pPr>
        <w:spacing w:after="0"/>
        <w:jc w:val="both"/>
        <w:pPrChange w:id="56" w:author="Kateřina Kroupová" w:date="2025-10-14T23:32:00Z" w16du:dateUtc="2025-10-14T21:32:00Z">
          <w:pPr>
            <w:spacing w:after="0"/>
          </w:pPr>
        </w:pPrChange>
      </w:pPr>
    </w:p>
    <w:p w14:paraId="46D4D5DC" w14:textId="77777777" w:rsidR="00441722" w:rsidRDefault="00441722" w:rsidP="00636D02">
      <w:pPr>
        <w:spacing w:after="0"/>
        <w:jc w:val="both"/>
        <w:rPr>
          <w:b/>
          <w:bCs/>
        </w:rPr>
        <w:pPrChange w:id="57" w:author="Kateřina Kroupová" w:date="2025-10-14T23:32:00Z" w16du:dateUtc="2025-10-14T21:32:00Z">
          <w:pPr>
            <w:spacing w:after="0"/>
          </w:pPr>
        </w:pPrChange>
      </w:pPr>
      <w:r w:rsidRPr="000025FD">
        <w:rPr>
          <w:b/>
          <w:bCs/>
        </w:rPr>
        <w:t xml:space="preserve">Fakturace </w:t>
      </w:r>
      <w:r>
        <w:rPr>
          <w:b/>
          <w:bCs/>
        </w:rPr>
        <w:t xml:space="preserve">– pro všechny KL </w:t>
      </w:r>
    </w:p>
    <w:p w14:paraId="6E1D4664" w14:textId="77777777" w:rsidR="00441722" w:rsidRDefault="00441722" w:rsidP="00636D02">
      <w:pPr>
        <w:pStyle w:val="Odstavecseseznamem"/>
        <w:numPr>
          <w:ilvl w:val="0"/>
          <w:numId w:val="39"/>
        </w:numPr>
        <w:spacing w:after="0"/>
        <w:jc w:val="both"/>
        <w:pPrChange w:id="58" w:author="Kateřina Kroupová" w:date="2025-10-14T23:32:00Z" w16du:dateUtc="2025-10-14T21:32:00Z">
          <w:pPr>
            <w:pStyle w:val="Odstavecseseznamem"/>
            <w:numPr>
              <w:numId w:val="39"/>
            </w:numPr>
            <w:spacing w:after="0"/>
            <w:ind w:hanging="360"/>
          </w:pPr>
        </w:pPrChange>
      </w:pPr>
      <w:r w:rsidRPr="00EE4462">
        <w:t xml:space="preserve">do smlouvy / společných ustanovení </w:t>
      </w:r>
    </w:p>
    <w:p w14:paraId="742252A0" w14:textId="77777777" w:rsidR="00441722" w:rsidRPr="00657FF3" w:rsidRDefault="00441722" w:rsidP="00636D02">
      <w:pPr>
        <w:pStyle w:val="Odstavecseseznamem"/>
        <w:numPr>
          <w:ilvl w:val="0"/>
          <w:numId w:val="40"/>
        </w:numPr>
        <w:spacing w:after="0"/>
        <w:jc w:val="both"/>
        <w:pPrChange w:id="59" w:author="Kateřina Kroupová" w:date="2025-10-14T23:32:00Z" w16du:dateUtc="2025-10-14T21:32:00Z">
          <w:pPr>
            <w:pStyle w:val="Odstavecseseznamem"/>
            <w:numPr>
              <w:numId w:val="40"/>
            </w:numPr>
            <w:spacing w:after="0"/>
            <w:ind w:hanging="360"/>
          </w:pPr>
        </w:pPrChange>
      </w:pPr>
      <w:r w:rsidRPr="00657FF3">
        <w:t xml:space="preserve">Faktury podle členění dohodnutého stranami odpovídajícího členění evidence odpadů a skladbě rozpočtu Objednatele </w:t>
      </w:r>
    </w:p>
    <w:p w14:paraId="63C8BE55" w14:textId="77777777" w:rsidR="00441722" w:rsidRPr="00657FF3" w:rsidRDefault="00441722" w:rsidP="00636D02">
      <w:pPr>
        <w:pStyle w:val="Odstavecseseznamem"/>
        <w:numPr>
          <w:ilvl w:val="0"/>
          <w:numId w:val="40"/>
        </w:numPr>
        <w:spacing w:after="0"/>
        <w:jc w:val="both"/>
        <w:pPrChange w:id="60" w:author="Kateřina Kroupová" w:date="2025-10-14T23:32:00Z" w16du:dateUtc="2025-10-14T21:32:00Z">
          <w:pPr>
            <w:pStyle w:val="Odstavecseseznamem"/>
            <w:numPr>
              <w:numId w:val="40"/>
            </w:numPr>
            <w:spacing w:after="0"/>
            <w:ind w:hanging="360"/>
          </w:pPr>
        </w:pPrChange>
      </w:pPr>
      <w:r w:rsidRPr="00657FF3">
        <w:t>Ceny dle jednotlivých KL budu použity v případě potřeby i pro další KL kde nejsou individuálně uvedeny (např. odstranění bio musí umět řešit sběrný dvůr i BRKO, základní cena je uvedena jen u BRKO)</w:t>
      </w:r>
    </w:p>
    <w:p w14:paraId="273AA69C" w14:textId="77777777" w:rsidR="00441722" w:rsidRDefault="00441722" w:rsidP="00636D02">
      <w:pPr>
        <w:spacing w:after="0"/>
        <w:jc w:val="both"/>
        <w:rPr>
          <w:b/>
          <w:bCs/>
        </w:rPr>
        <w:pPrChange w:id="61" w:author="Kateřina Kroupová" w:date="2025-10-14T23:32:00Z" w16du:dateUtc="2025-10-14T21:32:00Z">
          <w:pPr>
            <w:spacing w:after="0"/>
          </w:pPr>
        </w:pPrChange>
      </w:pPr>
    </w:p>
    <w:p w14:paraId="10167F73" w14:textId="77777777" w:rsidR="00441722" w:rsidRDefault="00441722" w:rsidP="00636D02">
      <w:pPr>
        <w:spacing w:after="0"/>
        <w:jc w:val="both"/>
        <w:rPr>
          <w:b/>
          <w:bCs/>
        </w:rPr>
        <w:pPrChange w:id="62" w:author="Kateřina Kroupová" w:date="2025-10-14T23:32:00Z" w16du:dateUtc="2025-10-14T21:32:00Z">
          <w:pPr>
            <w:spacing w:after="0"/>
          </w:pPr>
        </w:pPrChange>
      </w:pPr>
      <w:r>
        <w:rPr>
          <w:b/>
          <w:bCs/>
        </w:rPr>
        <w:t xml:space="preserve">LEGISLATIVA, NORMY APOD. APLIKOVATELNÉ NA SLUŽBU </w:t>
      </w:r>
    </w:p>
    <w:p w14:paraId="4A240AE9" w14:textId="77777777" w:rsidR="00441722" w:rsidRDefault="00441722" w:rsidP="00636D02">
      <w:pPr>
        <w:pStyle w:val="Odstavecseseznamem"/>
        <w:numPr>
          <w:ilvl w:val="0"/>
          <w:numId w:val="38"/>
        </w:numPr>
        <w:jc w:val="both"/>
        <w:pPrChange w:id="63" w:author="Kateřina Kroupová" w:date="2025-10-14T23:32:00Z" w16du:dateUtc="2025-10-14T21:32:00Z">
          <w:pPr>
            <w:pStyle w:val="Odstavecseseznamem"/>
            <w:numPr>
              <w:numId w:val="38"/>
            </w:numPr>
            <w:ind w:hanging="360"/>
          </w:pPr>
        </w:pPrChange>
      </w:pPr>
      <w:r>
        <w:t xml:space="preserve">zákon č. 541/2020 Sb., o odpadech, ve znění pozdějších předpisů; </w:t>
      </w:r>
    </w:p>
    <w:p w14:paraId="63C365F5" w14:textId="77777777" w:rsidR="00441722" w:rsidRDefault="00441722" w:rsidP="00636D02">
      <w:pPr>
        <w:pStyle w:val="Odstavecseseznamem"/>
        <w:numPr>
          <w:ilvl w:val="0"/>
          <w:numId w:val="38"/>
        </w:numPr>
        <w:jc w:val="both"/>
        <w:pPrChange w:id="64" w:author="Kateřina Kroupová" w:date="2025-10-14T23:32:00Z" w16du:dateUtc="2025-10-14T21:32:00Z">
          <w:pPr>
            <w:pStyle w:val="Odstavecseseznamem"/>
            <w:numPr>
              <w:numId w:val="38"/>
            </w:numPr>
            <w:ind w:hanging="360"/>
          </w:pPr>
        </w:pPrChange>
      </w:pPr>
      <w:r>
        <w:t>zákon č. 542/2020 Sb., o výrobcích s ukončenou životností, ve znění pozdějších předpisů;</w:t>
      </w:r>
    </w:p>
    <w:p w14:paraId="5A2B559F" w14:textId="77777777" w:rsidR="00441722" w:rsidRDefault="00441722" w:rsidP="00636D02">
      <w:pPr>
        <w:pStyle w:val="Odstavecseseznamem"/>
        <w:numPr>
          <w:ilvl w:val="0"/>
          <w:numId w:val="38"/>
        </w:numPr>
        <w:jc w:val="both"/>
        <w:pPrChange w:id="65" w:author="Kateřina Kroupová" w:date="2025-10-14T23:32:00Z" w16du:dateUtc="2025-10-14T21:32:00Z">
          <w:pPr>
            <w:pStyle w:val="Odstavecseseznamem"/>
            <w:numPr>
              <w:numId w:val="38"/>
            </w:numPr>
            <w:ind w:hanging="360"/>
          </w:pPr>
        </w:pPrChange>
      </w:pPr>
      <w:r>
        <w:t xml:space="preserve">vyhláška MŽP a MZ č. 8/2021 Sb., o Katalogu odpadů a posuzování vlastností odpadů (Katalog odpadů), ve znění pozdějších předpisů; </w:t>
      </w:r>
    </w:p>
    <w:p w14:paraId="4B80AB00" w14:textId="77777777" w:rsidR="00441722" w:rsidRDefault="00441722" w:rsidP="00636D02">
      <w:pPr>
        <w:pStyle w:val="Odstavecseseznamem"/>
        <w:numPr>
          <w:ilvl w:val="0"/>
          <w:numId w:val="38"/>
        </w:numPr>
        <w:jc w:val="both"/>
        <w:pPrChange w:id="66" w:author="Kateřina Kroupová" w:date="2025-10-14T23:32:00Z" w16du:dateUtc="2025-10-14T21:32:00Z">
          <w:pPr>
            <w:pStyle w:val="Odstavecseseznamem"/>
            <w:numPr>
              <w:numId w:val="38"/>
            </w:numPr>
            <w:ind w:hanging="360"/>
          </w:pPr>
        </w:pPrChange>
      </w:pPr>
      <w:r>
        <w:t xml:space="preserve">vyhláška MŽP č. 273/2021 Sb., o podrobnostech nakládání s odpady, ve znění pozdějších předpisů; </w:t>
      </w:r>
    </w:p>
    <w:p w14:paraId="222CEA9B" w14:textId="77777777" w:rsidR="00441722" w:rsidRDefault="00441722" w:rsidP="00636D02">
      <w:pPr>
        <w:pStyle w:val="Odstavecseseznamem"/>
        <w:numPr>
          <w:ilvl w:val="0"/>
          <w:numId w:val="38"/>
        </w:numPr>
        <w:jc w:val="both"/>
        <w:pPrChange w:id="67" w:author="Kateřina Kroupová" w:date="2025-10-14T23:32:00Z" w16du:dateUtc="2025-10-14T21:32:00Z">
          <w:pPr>
            <w:pStyle w:val="Odstavecseseznamem"/>
            <w:numPr>
              <w:numId w:val="38"/>
            </w:numPr>
            <w:ind w:hanging="360"/>
          </w:pPr>
        </w:pPrChange>
      </w:pPr>
      <w:r>
        <w:t xml:space="preserve">OZV </w:t>
      </w:r>
      <w:r w:rsidRPr="001F759A">
        <w:t>č. 10/2023, o</w:t>
      </w:r>
      <w:r>
        <w:t xml:space="preserve"> stanovení obecního systému odpadového hospodářství, v platném znění (vyhláška o odpadech) </w:t>
      </w:r>
    </w:p>
    <w:p w14:paraId="3030FA5A" w14:textId="77777777" w:rsidR="00441722" w:rsidRDefault="00441722" w:rsidP="00636D02">
      <w:pPr>
        <w:pStyle w:val="Odstavecseseznamem"/>
        <w:numPr>
          <w:ilvl w:val="0"/>
          <w:numId w:val="38"/>
        </w:numPr>
        <w:jc w:val="both"/>
        <w:pPrChange w:id="68" w:author="Kateřina Kroupová" w:date="2025-10-14T23:32:00Z" w16du:dateUtc="2025-10-14T21:32:00Z">
          <w:pPr>
            <w:pStyle w:val="Odstavecseseznamem"/>
            <w:numPr>
              <w:numId w:val="38"/>
            </w:numPr>
            <w:ind w:hanging="360"/>
          </w:pPr>
        </w:pPrChange>
      </w:pPr>
      <w:r>
        <w:t>zákon č. 110/2019 Sb., o zpracování osobních údajů, ve znění pozdějších předpisů;</w:t>
      </w:r>
    </w:p>
    <w:p w14:paraId="62011174" w14:textId="77777777" w:rsidR="00441722" w:rsidRDefault="00441722" w:rsidP="00636D02">
      <w:pPr>
        <w:pStyle w:val="Odstavecseseznamem"/>
        <w:numPr>
          <w:ilvl w:val="0"/>
          <w:numId w:val="38"/>
        </w:numPr>
        <w:jc w:val="both"/>
        <w:pPrChange w:id="69" w:author="Kateřina Kroupová" w:date="2025-10-14T23:32:00Z" w16du:dateUtc="2025-10-14T21:32:00Z">
          <w:pPr>
            <w:pStyle w:val="Odstavecseseznamem"/>
            <w:numPr>
              <w:numId w:val="38"/>
            </w:numPr>
            <w:ind w:hanging="360"/>
          </w:pPr>
        </w:pPrChange>
      </w:pPr>
      <w:r>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 platném znění. </w:t>
      </w:r>
    </w:p>
    <w:p w14:paraId="5E078946" w14:textId="77777777" w:rsidR="00441722" w:rsidRPr="00EE4462" w:rsidRDefault="00441722" w:rsidP="00636D02">
      <w:pPr>
        <w:pStyle w:val="Odstavecseseznamem"/>
        <w:spacing w:after="0"/>
        <w:jc w:val="both"/>
        <w:pPrChange w:id="70" w:author="Kateřina Kroupová" w:date="2025-10-14T23:32:00Z" w16du:dateUtc="2025-10-14T21:32:00Z">
          <w:pPr>
            <w:pStyle w:val="Odstavecseseznamem"/>
            <w:spacing w:after="0"/>
          </w:pPr>
        </w:pPrChange>
      </w:pPr>
    </w:p>
    <w:p w14:paraId="6F18A97C" w14:textId="77777777" w:rsidR="00441722" w:rsidRDefault="00441722" w:rsidP="00636D02">
      <w:pPr>
        <w:jc w:val="both"/>
        <w:rPr>
          <w:b/>
          <w:bCs/>
        </w:rPr>
        <w:pPrChange w:id="71" w:author="Kateřina Kroupová" w:date="2025-10-14T23:32:00Z" w16du:dateUtc="2025-10-14T21:32:00Z">
          <w:pPr/>
        </w:pPrChange>
      </w:pPr>
      <w:r>
        <w:rPr>
          <w:b/>
          <w:bCs/>
        </w:rPr>
        <w:br w:type="page"/>
      </w:r>
    </w:p>
    <w:p w14:paraId="5C79EE74" w14:textId="0278CB37" w:rsidR="00441722" w:rsidRDefault="00441722" w:rsidP="00636D02">
      <w:pPr>
        <w:spacing w:after="0"/>
        <w:jc w:val="both"/>
        <w:rPr>
          <w:b/>
          <w:bCs/>
        </w:rPr>
        <w:pPrChange w:id="72" w:author="Kateřina Kroupová" w:date="2025-10-14T23:32:00Z" w16du:dateUtc="2025-10-14T21:32:00Z">
          <w:pPr>
            <w:spacing w:after="0"/>
            <w:jc w:val="center"/>
          </w:pPr>
        </w:pPrChange>
      </w:pPr>
      <w:r w:rsidRPr="00DF69BD">
        <w:rPr>
          <w:b/>
          <w:bCs/>
        </w:rPr>
        <w:lastRenderedPageBreak/>
        <w:t>KATALOGOVÝ LIST 1 – SMĚSNÝ KOMUNÁLNÍ ODPAD</w:t>
      </w:r>
    </w:p>
    <w:p w14:paraId="4CBDC1CA" w14:textId="77777777" w:rsidR="00441722" w:rsidRPr="00785AE1" w:rsidRDefault="00441722" w:rsidP="00636D02">
      <w:pPr>
        <w:spacing w:after="0"/>
        <w:jc w:val="both"/>
        <w:rPr>
          <w:b/>
          <w:bCs/>
        </w:rPr>
        <w:pPrChange w:id="73" w:author="Kateřina Kroupová" w:date="2025-10-14T23:32:00Z" w16du:dateUtc="2025-10-14T21:32:00Z">
          <w:pPr>
            <w:spacing w:after="0"/>
          </w:pPr>
        </w:pPrChange>
      </w:pPr>
      <w:r>
        <w:rPr>
          <w:b/>
          <w:bCs/>
        </w:rPr>
        <w:t xml:space="preserve">SKO </w:t>
      </w:r>
      <w:r w:rsidRPr="00785AE1">
        <w:rPr>
          <w:b/>
          <w:bCs/>
        </w:rPr>
        <w:t>– prav</w:t>
      </w:r>
      <w:r>
        <w:rPr>
          <w:b/>
          <w:bCs/>
        </w:rPr>
        <w:t>i</w:t>
      </w:r>
      <w:r w:rsidRPr="00785AE1">
        <w:rPr>
          <w:b/>
          <w:bCs/>
        </w:rPr>
        <w:t xml:space="preserve">delný svoz </w:t>
      </w:r>
    </w:p>
    <w:p w14:paraId="26C04092" w14:textId="77777777" w:rsidR="00441722" w:rsidRDefault="00441722" w:rsidP="00636D02">
      <w:pPr>
        <w:jc w:val="both"/>
        <w:pPrChange w:id="74" w:author="Kateřina Kroupová" w:date="2025-10-14T23:32:00Z" w16du:dateUtc="2025-10-14T21:32:00Z">
          <w:pPr/>
        </w:pPrChange>
      </w:pPr>
      <w:r>
        <w:t xml:space="preserve">Služba zahrnuje celoplošný sběr a přepravu (svoz) směsného komunálního odpadu (dále jen „SKO“) z nádob umístěných na veřejně dostupných místech, a to včetně odpadkových košů a odvoz případně i s překládkou do velkoobjemových kontejnerů a předání odpadu na místa dalšího využití nebo odstranění (20 03 01). </w:t>
      </w:r>
    </w:p>
    <w:p w14:paraId="3879E0E1" w14:textId="77777777" w:rsidR="00441722" w:rsidRDefault="00441722" w:rsidP="00636D02">
      <w:pPr>
        <w:jc w:val="both"/>
        <w:pPrChange w:id="75" w:author="Kateřina Kroupová" w:date="2025-10-14T23:32:00Z" w16du:dateUtc="2025-10-14T21:32:00Z">
          <w:pPr/>
        </w:pPrChange>
      </w:pPr>
      <w:r>
        <w:t>V rámci svozu odpadů z odpadkových košů bude svážen i odpad z košů separačních – aktuálně plast a papír. Separovaný odpad plast (katalogové číslo 200139) a papír (katalogové číslo 200101) bude předán do sběrného dvora na původce Město Žďár nad Sázavou.</w:t>
      </w:r>
    </w:p>
    <w:p w14:paraId="36B4E849" w14:textId="718CCF75" w:rsidR="00441722" w:rsidRDefault="00441722" w:rsidP="00636D02">
      <w:pPr>
        <w:jc w:val="both"/>
        <w:pPrChange w:id="76" w:author="Kateřina Kroupová" w:date="2025-10-14T23:32:00Z" w16du:dateUtc="2025-10-14T21:32:00Z">
          <w:pPr/>
        </w:pPrChange>
      </w:pPr>
      <w:r>
        <w:t xml:space="preserve">Množství a druh nádob na SKO, určených ke sběru SKO v rámci Služeb dle tohoto Katalogového listu je </w:t>
      </w:r>
      <w:r w:rsidRPr="00A76C65">
        <w:t>specifikováno v pasportu nádob SKO</w:t>
      </w:r>
      <w:r w:rsidR="00C6146B" w:rsidRPr="00A76C65">
        <w:t xml:space="preserve"> a </w:t>
      </w:r>
      <w:r w:rsidRPr="00A76C65">
        <w:t>odpadkov</w:t>
      </w:r>
      <w:r w:rsidR="00C6146B" w:rsidRPr="00A76C65">
        <w:t xml:space="preserve">ých </w:t>
      </w:r>
      <w:r w:rsidRPr="00A76C65">
        <w:t>koš</w:t>
      </w:r>
      <w:r w:rsidR="00EF362D" w:rsidRPr="00A76C65">
        <w:t>ů</w:t>
      </w:r>
      <w:r w:rsidR="00A76C65" w:rsidRPr="00A76C65">
        <w:t xml:space="preserve"> na webu Objednatele</w:t>
      </w:r>
      <w:r w:rsidR="00A76C65">
        <w:t xml:space="preserve"> – příloha.  (</w:t>
      </w:r>
      <w:r w:rsidRPr="00A76C65">
        <w:t>.</w:t>
      </w:r>
      <w:r>
        <w:t xml:space="preserve"> Dle tohoto Katalogového listu bude prováděn jak pravidelný, tak mimořádný sběr, svoz a doprava a předání SKO na zařízení oprávněné k odstranění odpadu nebo jeho využití, které určí Objednatel (aktuálně ZEVO SAKO Brno a skládka </w:t>
      </w:r>
      <w:r w:rsidR="00EA41C6" w:rsidRPr="004028B2">
        <w:t>Bratčice</w:t>
      </w:r>
      <w:r>
        <w:t xml:space="preserve">). </w:t>
      </w:r>
    </w:p>
    <w:p w14:paraId="1957E2A0" w14:textId="77777777" w:rsidR="00441722" w:rsidRPr="00AC1464" w:rsidRDefault="00441722" w:rsidP="00636D02">
      <w:pPr>
        <w:jc w:val="both"/>
        <w:pPrChange w:id="77" w:author="Kateřina Kroupová" w:date="2025-10-14T23:32:00Z" w16du:dateUtc="2025-10-14T21:32:00Z">
          <w:pPr/>
        </w:pPrChange>
      </w:pPr>
      <w:r w:rsidRPr="004618AB">
        <w:rPr>
          <w:b/>
          <w:bCs/>
        </w:rPr>
        <w:t xml:space="preserve">MÍSTO PLNĚNÍ </w:t>
      </w:r>
    </w:p>
    <w:p w14:paraId="5B9DCC8B" w14:textId="77777777" w:rsidR="00441722" w:rsidRDefault="00441722" w:rsidP="00636D02">
      <w:pPr>
        <w:spacing w:after="0"/>
        <w:jc w:val="both"/>
        <w:pPrChange w:id="78" w:author="Kateřina Kroupová" w:date="2025-10-14T23:32:00Z" w16du:dateUtc="2025-10-14T21:32:00Z">
          <w:pPr>
            <w:spacing w:after="0"/>
          </w:pPr>
        </w:pPrChange>
      </w:pPr>
      <w:r>
        <w:t xml:space="preserve">Katastry města Žďár nad Sázavou a doprava do určené skládky/zařízení pro energetické využití odpadů. </w:t>
      </w:r>
    </w:p>
    <w:p w14:paraId="4FBCE815" w14:textId="3BD496EE" w:rsidR="00441722" w:rsidRDefault="00441722" w:rsidP="00636D02">
      <w:pPr>
        <w:spacing w:after="0"/>
        <w:jc w:val="both"/>
        <w:pPrChange w:id="79" w:author="Kateřina Kroupová" w:date="2025-10-14T23:32:00Z" w16du:dateUtc="2025-10-14T21:32:00Z">
          <w:pPr>
            <w:spacing w:after="0"/>
          </w:pPr>
        </w:pPrChange>
      </w:pPr>
      <w:r>
        <w:t xml:space="preserve">Orientační umístění nádob </w:t>
      </w:r>
      <w:r w:rsidR="00EF362D">
        <w:t xml:space="preserve">je zobrazeno </w:t>
      </w:r>
      <w:r w:rsidR="00EF362D" w:rsidRPr="00A76C65">
        <w:t>v pasportu nádob SKO a odpadkových košů na web</w:t>
      </w:r>
      <w:r w:rsidR="00A76C65" w:rsidRPr="00A76C65">
        <w:t>u Objednatele</w:t>
      </w:r>
      <w:r w:rsidR="00A76C65">
        <w:t xml:space="preserve"> - příloha</w:t>
      </w:r>
      <w:r w:rsidR="00EF362D" w:rsidRPr="00A76C65">
        <w:t xml:space="preserve"> </w:t>
      </w:r>
    </w:p>
    <w:p w14:paraId="1D204393" w14:textId="77777777" w:rsidR="00441722" w:rsidRDefault="00441722" w:rsidP="00636D02">
      <w:pPr>
        <w:spacing w:after="0"/>
        <w:jc w:val="both"/>
        <w:pPrChange w:id="80" w:author="Kateřina Kroupová" w:date="2025-10-14T23:32:00Z" w16du:dateUtc="2025-10-14T21:32:00Z">
          <w:pPr>
            <w:spacing w:after="0"/>
          </w:pPr>
        </w:pPrChange>
      </w:pPr>
    </w:p>
    <w:p w14:paraId="79CD1EFD" w14:textId="77777777" w:rsidR="00441722" w:rsidRDefault="00441722" w:rsidP="00636D02">
      <w:pPr>
        <w:spacing w:after="0"/>
        <w:jc w:val="both"/>
        <w:pPrChange w:id="81" w:author="Kateřina Kroupová" w:date="2025-10-14T23:32:00Z" w16du:dateUtc="2025-10-14T21:32:00Z">
          <w:pPr>
            <w:spacing w:after="0"/>
          </w:pPr>
        </w:pPrChange>
      </w:pPr>
    </w:p>
    <w:p w14:paraId="7C0C1679" w14:textId="77777777" w:rsidR="00441722" w:rsidRDefault="00441722" w:rsidP="00636D02">
      <w:pPr>
        <w:jc w:val="both"/>
        <w:pPrChange w:id="82" w:author="Kateřina Kroupová" w:date="2025-10-14T23:32:00Z" w16du:dateUtc="2025-10-14T21:32:00Z">
          <w:pPr/>
        </w:pPrChange>
      </w:pPr>
    </w:p>
    <w:p w14:paraId="20CC133A" w14:textId="77777777" w:rsidR="00441722" w:rsidRDefault="00441722" w:rsidP="00636D02">
      <w:pPr>
        <w:jc w:val="both"/>
        <w:rPr>
          <w:b/>
          <w:bCs/>
        </w:rPr>
        <w:pPrChange w:id="83" w:author="Kateřina Kroupová" w:date="2025-10-14T23:32:00Z" w16du:dateUtc="2025-10-14T21:32:00Z">
          <w:pPr/>
        </w:pPrChange>
      </w:pPr>
      <w:r>
        <w:rPr>
          <w:b/>
          <w:bCs/>
        </w:rPr>
        <w:br w:type="page"/>
      </w:r>
    </w:p>
    <w:p w14:paraId="6758EE23" w14:textId="3000911F" w:rsidR="009D7911" w:rsidRDefault="00B67276" w:rsidP="00636D02">
      <w:pPr>
        <w:jc w:val="both"/>
        <w:rPr>
          <w:b/>
          <w:bCs/>
        </w:rPr>
        <w:pPrChange w:id="84" w:author="Kateřina Kroupová" w:date="2025-10-14T23:32:00Z" w16du:dateUtc="2025-10-14T21:32:00Z">
          <w:pPr>
            <w:jc w:val="center"/>
          </w:pPr>
        </w:pPrChange>
      </w:pPr>
      <w:r w:rsidRPr="00B67276">
        <w:rPr>
          <w:b/>
          <w:bCs/>
        </w:rPr>
        <w:lastRenderedPageBreak/>
        <w:t xml:space="preserve">KATALOGOVÝ LIST </w:t>
      </w:r>
      <w:r w:rsidR="001153EF">
        <w:rPr>
          <w:b/>
          <w:bCs/>
        </w:rPr>
        <w:t>2</w:t>
      </w:r>
      <w:r w:rsidRPr="00B67276">
        <w:rPr>
          <w:b/>
          <w:bCs/>
        </w:rPr>
        <w:t xml:space="preserve"> – TŘÍDĚNÝ ODPAD</w:t>
      </w:r>
    </w:p>
    <w:p w14:paraId="538B8539" w14:textId="5200B8FF" w:rsidR="00B67276" w:rsidRDefault="002B4C44" w:rsidP="00636D02">
      <w:pPr>
        <w:jc w:val="both"/>
        <w:rPr>
          <w:b/>
          <w:bCs/>
        </w:rPr>
        <w:pPrChange w:id="85" w:author="Kateřina Kroupová" w:date="2025-10-14T23:32:00Z" w16du:dateUtc="2025-10-14T21:32:00Z">
          <w:pPr/>
        </w:pPrChange>
      </w:pPr>
      <w:r w:rsidRPr="002B4C44">
        <w:rPr>
          <w:b/>
          <w:bCs/>
        </w:rPr>
        <w:t xml:space="preserve">POPIS SLUŽBY </w:t>
      </w:r>
    </w:p>
    <w:p w14:paraId="3059B884" w14:textId="632B81D6" w:rsidR="009929F7" w:rsidRDefault="004D0A9B" w:rsidP="00636D02">
      <w:pPr>
        <w:spacing w:after="0"/>
        <w:jc w:val="both"/>
        <w:pPrChange w:id="86" w:author="Kateřina Kroupová" w:date="2025-10-14T23:32:00Z" w16du:dateUtc="2025-10-14T21:32:00Z">
          <w:pPr>
            <w:spacing w:after="0"/>
          </w:pPr>
        </w:pPrChange>
      </w:pPr>
      <w:r>
        <w:t xml:space="preserve">Služba zahrnuje pravidelný i mimořádný celoplošný sběr, přepravu (svoz), třídění a zajištění materiálového příp. energetického využití využitelných složek tříděného komunálního odpadu, a to v následujících kategoriích (včetně jejich kategorizace dle Katalogu odpadů ve smyslu vyhlášky MŽP </w:t>
      </w:r>
      <w:r w:rsidRPr="009929F7">
        <w:t>č. 8/2021 Sb.,</w:t>
      </w:r>
      <w:r>
        <w:t xml:space="preserve"> o Katalogu odpadů a posuzování vlastností odpadů (Katalog odpadů), ve znění</w:t>
      </w:r>
      <w:r w:rsidR="007707C5">
        <w:t xml:space="preserve"> </w:t>
      </w:r>
      <w:r>
        <w:t>pozdějších předpisů</w:t>
      </w:r>
      <w:r w:rsidR="00FC2E15">
        <w:t>) především</w:t>
      </w:r>
      <w:r>
        <w:t xml:space="preserve">: </w:t>
      </w:r>
    </w:p>
    <w:p w14:paraId="4835CC97" w14:textId="22787447" w:rsidR="004D0A9B" w:rsidRDefault="004D0A9B" w:rsidP="00636D02">
      <w:pPr>
        <w:pStyle w:val="Odstavecseseznamem"/>
        <w:numPr>
          <w:ilvl w:val="0"/>
          <w:numId w:val="2"/>
        </w:numPr>
        <w:spacing w:after="0"/>
        <w:jc w:val="both"/>
        <w:pPrChange w:id="87" w:author="Kateřina Kroupová" w:date="2025-10-14T23:32:00Z" w16du:dateUtc="2025-10-14T21:32:00Z">
          <w:pPr>
            <w:pStyle w:val="Odstavecseseznamem"/>
            <w:numPr>
              <w:numId w:val="2"/>
            </w:numPr>
            <w:spacing w:after="0"/>
            <w:ind w:hanging="360"/>
          </w:pPr>
        </w:pPrChange>
      </w:pPr>
      <w:r>
        <w:t xml:space="preserve">papír a lepenka (20 01 01), </w:t>
      </w:r>
    </w:p>
    <w:p w14:paraId="52F69FFC" w14:textId="443C4604" w:rsidR="004D0A9B" w:rsidRDefault="004D0A9B" w:rsidP="00636D02">
      <w:pPr>
        <w:pStyle w:val="Odstavecseseznamem"/>
        <w:numPr>
          <w:ilvl w:val="0"/>
          <w:numId w:val="3"/>
        </w:numPr>
        <w:spacing w:after="0"/>
        <w:jc w:val="both"/>
        <w:pPrChange w:id="88" w:author="Kateřina Kroupová" w:date="2025-10-14T23:32:00Z" w16du:dateUtc="2025-10-14T21:32:00Z">
          <w:pPr>
            <w:pStyle w:val="Odstavecseseznamem"/>
            <w:numPr>
              <w:numId w:val="3"/>
            </w:numPr>
            <w:spacing w:after="0"/>
            <w:ind w:hanging="360"/>
          </w:pPr>
        </w:pPrChange>
      </w:pPr>
      <w:r>
        <w:t xml:space="preserve">sklo (20 01 02); a </w:t>
      </w:r>
    </w:p>
    <w:p w14:paraId="5A646C4C" w14:textId="7E9E0329" w:rsidR="004D0A9B" w:rsidRDefault="004D0A9B" w:rsidP="00636D02">
      <w:pPr>
        <w:pStyle w:val="Odstavecseseznamem"/>
        <w:numPr>
          <w:ilvl w:val="0"/>
          <w:numId w:val="3"/>
        </w:numPr>
        <w:spacing w:after="0"/>
        <w:jc w:val="both"/>
        <w:pPrChange w:id="89" w:author="Kateřina Kroupová" w:date="2025-10-14T23:32:00Z" w16du:dateUtc="2025-10-14T21:32:00Z">
          <w:pPr>
            <w:pStyle w:val="Odstavecseseznamem"/>
            <w:numPr>
              <w:numId w:val="3"/>
            </w:numPr>
            <w:spacing w:after="0"/>
            <w:ind w:hanging="360"/>
          </w:pPr>
        </w:pPrChange>
      </w:pPr>
      <w:r>
        <w:t xml:space="preserve">plasty (20 01 39), nápojové kartony (20 01 01 01) </w:t>
      </w:r>
    </w:p>
    <w:p w14:paraId="599B9313" w14:textId="65ECB3CC" w:rsidR="004D0A9B" w:rsidRDefault="004D0A9B" w:rsidP="00636D02">
      <w:pPr>
        <w:pStyle w:val="Odstavecseseznamem"/>
        <w:numPr>
          <w:ilvl w:val="0"/>
          <w:numId w:val="3"/>
        </w:numPr>
        <w:spacing w:after="0"/>
        <w:jc w:val="both"/>
        <w:pPrChange w:id="90" w:author="Kateřina Kroupová" w:date="2025-10-14T23:32:00Z" w16du:dateUtc="2025-10-14T21:32:00Z">
          <w:pPr>
            <w:pStyle w:val="Odstavecseseznamem"/>
            <w:numPr>
              <w:numId w:val="3"/>
            </w:numPr>
            <w:spacing w:after="0"/>
            <w:ind w:hanging="360"/>
          </w:pPr>
        </w:pPrChange>
      </w:pPr>
      <w:r>
        <w:t xml:space="preserve">kovy (20 01 40) </w:t>
      </w:r>
    </w:p>
    <w:p w14:paraId="5E163FEA" w14:textId="77777777" w:rsidR="00367EAB" w:rsidRDefault="004D0A9B" w:rsidP="00636D02">
      <w:pPr>
        <w:pStyle w:val="Odstavecseseznamem"/>
        <w:numPr>
          <w:ilvl w:val="0"/>
          <w:numId w:val="3"/>
        </w:numPr>
        <w:spacing w:after="0"/>
        <w:jc w:val="both"/>
        <w:pPrChange w:id="91" w:author="Kateřina Kroupová" w:date="2025-10-14T23:32:00Z" w16du:dateUtc="2025-10-14T21:32:00Z">
          <w:pPr>
            <w:pStyle w:val="Odstavecseseznamem"/>
            <w:numPr>
              <w:numId w:val="3"/>
            </w:numPr>
            <w:spacing w:after="0"/>
            <w:ind w:hanging="360"/>
          </w:pPr>
        </w:pPrChange>
      </w:pPr>
      <w:r w:rsidRPr="00FA448C">
        <w:t xml:space="preserve">olej </w:t>
      </w:r>
      <w:r w:rsidR="009929F7" w:rsidRPr="00FA448C">
        <w:t>(</w:t>
      </w:r>
      <w:r w:rsidR="00FA448C" w:rsidRPr="00FA448C">
        <w:t>20</w:t>
      </w:r>
      <w:r w:rsidR="009929F7" w:rsidRPr="00FA448C">
        <w:t xml:space="preserve"> 0</w:t>
      </w:r>
      <w:r w:rsidR="00FA448C" w:rsidRPr="00FA448C">
        <w:t>1</w:t>
      </w:r>
      <w:r w:rsidR="009929F7" w:rsidRPr="00FA448C">
        <w:t xml:space="preserve"> </w:t>
      </w:r>
      <w:r w:rsidR="00FA448C" w:rsidRPr="00FA448C">
        <w:t>25</w:t>
      </w:r>
      <w:r w:rsidR="009929F7" w:rsidRPr="00FA448C">
        <w:t>)</w:t>
      </w:r>
    </w:p>
    <w:p w14:paraId="60806DBD" w14:textId="1B3AF872" w:rsidR="009929F7" w:rsidRPr="008D485C" w:rsidRDefault="00367EAB" w:rsidP="00636D02">
      <w:pPr>
        <w:pStyle w:val="Odstavecseseznamem"/>
        <w:numPr>
          <w:ilvl w:val="0"/>
          <w:numId w:val="3"/>
        </w:numPr>
        <w:spacing w:after="0"/>
        <w:jc w:val="both"/>
        <w:rPr>
          <w:color w:val="FF0000"/>
        </w:rPr>
        <w:pPrChange w:id="92" w:author="Kateřina Kroupová" w:date="2025-10-14T23:32:00Z" w16du:dateUtc="2025-10-14T21:32:00Z">
          <w:pPr>
            <w:pStyle w:val="Odstavecseseznamem"/>
            <w:numPr>
              <w:numId w:val="3"/>
            </w:numPr>
            <w:spacing w:after="0"/>
            <w:ind w:hanging="360"/>
          </w:pPr>
        </w:pPrChange>
      </w:pPr>
      <w:r w:rsidRPr="008D485C">
        <w:rPr>
          <w:color w:val="FF0000"/>
        </w:rPr>
        <w:t>textil</w:t>
      </w:r>
      <w:r w:rsidR="003B4299" w:rsidRPr="008D485C">
        <w:rPr>
          <w:color w:val="FF0000"/>
        </w:rPr>
        <w:t xml:space="preserve"> (</w:t>
      </w:r>
      <w:r w:rsidR="008D485C" w:rsidRPr="008D485C">
        <w:rPr>
          <w:color w:val="FF0000"/>
        </w:rPr>
        <w:t>20 01 10) -</w:t>
      </w:r>
      <w:r w:rsidRPr="008D485C">
        <w:rPr>
          <w:color w:val="FF0000"/>
        </w:rPr>
        <w:t xml:space="preserve"> </w:t>
      </w:r>
      <w:r w:rsidR="008D485C" w:rsidRPr="008D485C">
        <w:rPr>
          <w:color w:val="FF0000"/>
        </w:rPr>
        <w:t>opce</w:t>
      </w:r>
      <w:r w:rsidR="009929F7" w:rsidRPr="008D485C">
        <w:rPr>
          <w:color w:val="FF0000"/>
        </w:rPr>
        <w:t xml:space="preserve"> </w:t>
      </w:r>
    </w:p>
    <w:p w14:paraId="3FE603F9" w14:textId="69F11B77" w:rsidR="009D7911" w:rsidRDefault="004D0A9B" w:rsidP="00636D02">
      <w:pPr>
        <w:spacing w:after="0"/>
        <w:jc w:val="both"/>
        <w:pPrChange w:id="93" w:author="Kateřina Kroupová" w:date="2025-10-14T23:32:00Z" w16du:dateUtc="2025-10-14T21:32:00Z">
          <w:pPr>
            <w:spacing w:after="0"/>
          </w:pPr>
        </w:pPrChange>
      </w:pPr>
      <w:r>
        <w:t xml:space="preserve">Sběr tříděného odpadu je zajištěn městským systémem sběrných nádob ve vlastnictví Objednatele. </w:t>
      </w:r>
      <w:r w:rsidR="004C0A8C">
        <w:t xml:space="preserve">Prostřednictvím tohoto systému je tříděn v souladu s platnou vyhláškou </w:t>
      </w:r>
      <w:r w:rsidR="004C0A8C" w:rsidRPr="009D7911">
        <w:t>města č. 10/2023</w:t>
      </w:r>
      <w:r w:rsidR="004C0A8C">
        <w:t>, o stanovení obecního systému odpadového hospodářství, v platném znění (vyhláška o odpadech). Podrobné informace o nádobách viz. pasport separovaného odpadu</w:t>
      </w:r>
      <w:r w:rsidR="00A76C65">
        <w:t xml:space="preserve"> – příloha.</w:t>
      </w:r>
    </w:p>
    <w:p w14:paraId="1AB4C7B8" w14:textId="77777777" w:rsidR="009D7911" w:rsidRDefault="004D0A9B" w:rsidP="00636D02">
      <w:pPr>
        <w:spacing w:after="0"/>
        <w:jc w:val="both"/>
        <w:pPrChange w:id="94" w:author="Kateřina Kroupová" w:date="2025-10-14T23:32:00Z" w16du:dateUtc="2025-10-14T21:32:00Z">
          <w:pPr>
            <w:spacing w:after="0"/>
          </w:pPr>
        </w:pPrChange>
      </w:pPr>
      <w:r>
        <w:t>Orientační počty nádob:</w:t>
      </w:r>
      <w:r w:rsidR="009D7911">
        <w:t xml:space="preserve"> </w:t>
      </w:r>
    </w:p>
    <w:p w14:paraId="4AF86CA6" w14:textId="0549D2B3" w:rsidR="009D7911" w:rsidRDefault="004D0A9B" w:rsidP="00636D02">
      <w:pPr>
        <w:pStyle w:val="Odstavecseseznamem"/>
        <w:numPr>
          <w:ilvl w:val="0"/>
          <w:numId w:val="33"/>
        </w:numPr>
        <w:spacing w:after="0"/>
        <w:jc w:val="both"/>
        <w:pPrChange w:id="95" w:author="Kateřina Kroupová" w:date="2025-10-14T23:32:00Z" w16du:dateUtc="2025-10-14T21:32:00Z">
          <w:pPr>
            <w:pStyle w:val="Odstavecseseznamem"/>
            <w:numPr>
              <w:numId w:val="33"/>
            </w:numPr>
            <w:spacing w:after="0"/>
            <w:ind w:hanging="360"/>
          </w:pPr>
        </w:pPrChange>
      </w:pPr>
      <w:r w:rsidRPr="00551EED">
        <w:t>tabulka</w:t>
      </w:r>
      <w:r w:rsidR="004C0A8C">
        <w:t xml:space="preserve"> s přehledem počet, objem, druh nádob </w:t>
      </w:r>
      <w:r w:rsidR="00551EED">
        <w:t xml:space="preserve">– </w:t>
      </w:r>
      <w:r w:rsidR="00041080" w:rsidRPr="00A76C65">
        <w:t>příloha</w:t>
      </w:r>
    </w:p>
    <w:p w14:paraId="7CE6B4A3" w14:textId="77777777" w:rsidR="009D7911" w:rsidRDefault="009D7911" w:rsidP="00636D02">
      <w:pPr>
        <w:spacing w:after="0"/>
        <w:jc w:val="both"/>
        <w:rPr>
          <w:b/>
          <w:bCs/>
        </w:rPr>
        <w:pPrChange w:id="96" w:author="Kateřina Kroupová" w:date="2025-10-14T23:32:00Z" w16du:dateUtc="2025-10-14T21:32:00Z">
          <w:pPr>
            <w:spacing w:after="0"/>
          </w:pPr>
        </w:pPrChange>
      </w:pPr>
      <w:bookmarkStart w:id="97" w:name="_Hlk178177551"/>
    </w:p>
    <w:p w14:paraId="2CA74E34" w14:textId="6D47F74A" w:rsidR="00FF37BA" w:rsidRPr="00FF37BA" w:rsidRDefault="00FF37BA" w:rsidP="00636D02">
      <w:pPr>
        <w:spacing w:after="0"/>
        <w:jc w:val="both"/>
        <w:rPr>
          <w:b/>
          <w:bCs/>
        </w:rPr>
        <w:pPrChange w:id="98" w:author="Kateřina Kroupová" w:date="2025-10-14T23:32:00Z" w16du:dateUtc="2025-10-14T21:32:00Z">
          <w:pPr>
            <w:spacing w:after="0"/>
          </w:pPr>
        </w:pPrChange>
      </w:pPr>
      <w:r w:rsidRPr="00FF37BA">
        <w:rPr>
          <w:b/>
          <w:bCs/>
        </w:rPr>
        <w:t xml:space="preserve">Podmínky poskytování služeb </w:t>
      </w:r>
    </w:p>
    <w:p w14:paraId="38321A48" w14:textId="7907B7D9" w:rsidR="00C73D38" w:rsidRDefault="00FF37BA" w:rsidP="00636D02">
      <w:pPr>
        <w:jc w:val="both"/>
        <w:pPrChange w:id="99" w:author="Kateřina Kroupová" w:date="2025-10-14T23:32:00Z" w16du:dateUtc="2025-10-14T21:32:00Z">
          <w:pPr/>
        </w:pPrChange>
      </w:pPr>
      <w:r>
        <w:t xml:space="preserve">Sběr, svoz, přeprava do zařízení, třídění a zajištění materiálového, příp. energetického využití tříděného odpadu. </w:t>
      </w:r>
    </w:p>
    <w:p w14:paraId="1CDAD404" w14:textId="77777777" w:rsidR="00C73D38" w:rsidRDefault="00C73D38" w:rsidP="00636D02">
      <w:pPr>
        <w:pStyle w:val="Odstavecseseznamem"/>
        <w:numPr>
          <w:ilvl w:val="0"/>
          <w:numId w:val="26"/>
        </w:numPr>
        <w:jc w:val="both"/>
        <w:pPrChange w:id="100" w:author="Kateřina Kroupová" w:date="2025-10-14T23:32:00Z" w16du:dateUtc="2025-10-14T21:32:00Z">
          <w:pPr>
            <w:pStyle w:val="Odstavecseseznamem"/>
            <w:numPr>
              <w:numId w:val="26"/>
            </w:numPr>
            <w:ind w:hanging="360"/>
          </w:pPr>
        </w:pPrChange>
      </w:pPr>
      <w:r>
        <w:t xml:space="preserve">Cena za sběr, svoz, přepravu do zařízení, třídění a materiálové příp. energetické využití tříděného odpadu musí obsahovat veškeré náklady související s poskytováním této Služby, zejména: </w:t>
      </w:r>
    </w:p>
    <w:p w14:paraId="57228C9A" w14:textId="48039042" w:rsidR="001C13B2" w:rsidRDefault="001C13B2" w:rsidP="00636D02">
      <w:pPr>
        <w:pStyle w:val="Odstavecseseznamem"/>
        <w:numPr>
          <w:ilvl w:val="1"/>
          <w:numId w:val="26"/>
        </w:numPr>
        <w:jc w:val="both"/>
        <w:pPrChange w:id="101" w:author="Kateřina Kroupová" w:date="2025-10-14T23:32:00Z" w16du:dateUtc="2025-10-14T21:32:00Z">
          <w:pPr>
            <w:pStyle w:val="Odstavecseseznamem"/>
            <w:numPr>
              <w:ilvl w:val="1"/>
              <w:numId w:val="26"/>
            </w:numPr>
            <w:ind w:left="1080" w:hanging="360"/>
          </w:pPr>
        </w:pPrChange>
      </w:pPr>
      <w:r>
        <w:t>---</w:t>
      </w:r>
      <w:r w:rsidR="00CF1E51">
        <w:t xml:space="preserve"> </w:t>
      </w:r>
    </w:p>
    <w:p w14:paraId="6F636E47" w14:textId="1E98A765" w:rsidR="001C13B2" w:rsidRDefault="00C73D38" w:rsidP="00636D02">
      <w:pPr>
        <w:pStyle w:val="Odstavecseseznamem"/>
        <w:numPr>
          <w:ilvl w:val="0"/>
          <w:numId w:val="27"/>
        </w:numPr>
        <w:jc w:val="both"/>
        <w:pPrChange w:id="102" w:author="Kateřina Kroupová" w:date="2025-10-14T23:32:00Z" w16du:dateUtc="2025-10-14T21:32:00Z">
          <w:pPr>
            <w:pStyle w:val="Odstavecseseznamem"/>
            <w:numPr>
              <w:numId w:val="27"/>
            </w:numPr>
            <w:ind w:left="1440" w:hanging="360"/>
          </w:pPr>
        </w:pPrChange>
      </w:pPr>
      <w:r>
        <w:t xml:space="preserve">Úklid stálého stanoviště sběrných nádob a v jejich okolí do 3 m ve všech směrech od nádob, jakož i prostoru mezi stálým stanovištěm sběrné nádoby a místem přistavení svozového vozidla, a to 1x za 14 dnů. Poskytovatel je povinen zajistit, že po provedení úklidu bude stálé stanoviště sběrných nádob a jeho stanovené okolí čisté. </w:t>
      </w:r>
    </w:p>
    <w:p w14:paraId="7AE62075" w14:textId="3D34967B" w:rsidR="00C73D38" w:rsidRPr="00FB515A" w:rsidRDefault="00C73D38" w:rsidP="00636D02">
      <w:pPr>
        <w:pStyle w:val="Odstavecseseznamem"/>
        <w:numPr>
          <w:ilvl w:val="0"/>
          <w:numId w:val="27"/>
        </w:numPr>
        <w:jc w:val="both"/>
        <w:pPrChange w:id="103" w:author="Kateřina Kroupová" w:date="2025-10-14T23:32:00Z" w16du:dateUtc="2025-10-14T21:32:00Z">
          <w:pPr>
            <w:pStyle w:val="Odstavecseseznamem"/>
            <w:numPr>
              <w:numId w:val="27"/>
            </w:numPr>
            <w:ind w:left="1440" w:hanging="360"/>
          </w:pPr>
        </w:pPrChange>
      </w:pPr>
      <w:r w:rsidRPr="00FB515A">
        <w:t>Úklid stálého stanoviště sběrných nádob pod nádobami,</w:t>
      </w:r>
      <w:r w:rsidR="005A3E28">
        <w:t xml:space="preserve"> </w:t>
      </w:r>
      <w:r w:rsidRPr="00FB515A">
        <w:t xml:space="preserve">a to v termínech dle jednotlivé Objednávky. Úklid pod nádobami bude koordinován s úklidem stálého stanoviště a jeho okolí dle 1.2. a) a Poskytovatel je povinen zajistit, že po provedení úklidu bude stálé stanoviště sběrných nádob a jeho stanovené okolí čisté. </w:t>
      </w:r>
    </w:p>
    <w:p w14:paraId="3824EC67" w14:textId="4AC8BDC2" w:rsidR="00C73D38" w:rsidRDefault="00C73D38" w:rsidP="00636D02">
      <w:pPr>
        <w:pStyle w:val="Odstavecseseznamem"/>
        <w:numPr>
          <w:ilvl w:val="1"/>
          <w:numId w:val="26"/>
        </w:numPr>
        <w:jc w:val="both"/>
        <w:pPrChange w:id="104" w:author="Kateřina Kroupová" w:date="2025-10-14T23:32:00Z" w16du:dateUtc="2025-10-14T21:32:00Z">
          <w:pPr>
            <w:pStyle w:val="Odstavecseseznamem"/>
            <w:numPr>
              <w:ilvl w:val="1"/>
              <w:numId w:val="26"/>
            </w:numPr>
            <w:ind w:left="1080" w:hanging="360"/>
          </w:pPr>
        </w:pPrChange>
      </w:pPr>
      <w:r>
        <w:t xml:space="preserve">Poskytovatel je povinen zajistit, že jeho zaměstnanci provádějící svoz mu budou v den provedení svozu hlásit výskyt poškozených či absentujících nádob a tuto informaci okamžitě předá Objednateli. </w:t>
      </w:r>
    </w:p>
    <w:p w14:paraId="12248A14" w14:textId="2E0E0D72" w:rsidR="0047565D" w:rsidRDefault="0047565D" w:rsidP="00636D02">
      <w:pPr>
        <w:pStyle w:val="Odstavecseseznamem"/>
        <w:numPr>
          <w:ilvl w:val="0"/>
          <w:numId w:val="26"/>
        </w:numPr>
        <w:jc w:val="both"/>
        <w:pPrChange w:id="105" w:author="Kateřina Kroupová" w:date="2025-10-14T23:32:00Z" w16du:dateUtc="2025-10-14T21:32:00Z">
          <w:pPr>
            <w:pStyle w:val="Odstavecseseznamem"/>
            <w:numPr>
              <w:numId w:val="26"/>
            </w:numPr>
            <w:ind w:hanging="360"/>
          </w:pPr>
        </w:pPrChange>
      </w:pPr>
      <w:r>
        <w:t xml:space="preserve">Nakládání s textilem bude prováděno pouze v rozsahu potřeb </w:t>
      </w:r>
      <w:r w:rsidR="00424DCF">
        <w:t>m</w:t>
      </w:r>
      <w:r>
        <w:t xml:space="preserve">ěsta nad rámec služby objednané u jiných dodavatelů. </w:t>
      </w:r>
    </w:p>
    <w:p w14:paraId="3F180B7D" w14:textId="77777777" w:rsidR="00F02405" w:rsidRDefault="00F02405" w:rsidP="00636D02">
      <w:pPr>
        <w:pStyle w:val="Odstavecseseznamem"/>
        <w:ind w:left="1080"/>
        <w:jc w:val="both"/>
        <w:pPrChange w:id="106" w:author="Kateřina Kroupová" w:date="2025-10-14T23:32:00Z" w16du:dateUtc="2025-10-14T21:32:00Z">
          <w:pPr>
            <w:pStyle w:val="Odstavecseseznamem"/>
            <w:ind w:left="1080"/>
          </w:pPr>
        </w:pPrChange>
      </w:pPr>
    </w:p>
    <w:p w14:paraId="6143B0CA" w14:textId="77777777" w:rsidR="00993607" w:rsidRPr="000025FD" w:rsidRDefault="00993607" w:rsidP="00636D02">
      <w:pPr>
        <w:spacing w:after="0"/>
        <w:jc w:val="both"/>
        <w:rPr>
          <w:b/>
          <w:bCs/>
        </w:rPr>
        <w:pPrChange w:id="107" w:author="Kateřina Kroupová" w:date="2025-10-14T23:32:00Z" w16du:dateUtc="2025-10-14T21:32:00Z">
          <w:pPr>
            <w:spacing w:after="0"/>
          </w:pPr>
        </w:pPrChange>
      </w:pPr>
      <w:r w:rsidRPr="000025FD">
        <w:rPr>
          <w:b/>
          <w:bCs/>
        </w:rPr>
        <w:t xml:space="preserve">Mytí odpadových nádob na jejich stanovišti </w:t>
      </w:r>
    </w:p>
    <w:p w14:paraId="7CE21E81" w14:textId="77777777" w:rsidR="00993607" w:rsidRDefault="00993607" w:rsidP="00636D02">
      <w:pPr>
        <w:pStyle w:val="Odstavecseseznamem"/>
        <w:numPr>
          <w:ilvl w:val="0"/>
          <w:numId w:val="7"/>
        </w:numPr>
        <w:jc w:val="both"/>
        <w:pPrChange w:id="108" w:author="Kateřina Kroupová" w:date="2025-10-14T23:32:00Z" w16du:dateUtc="2025-10-14T21:32:00Z">
          <w:pPr>
            <w:pStyle w:val="Odstavecseseznamem"/>
            <w:numPr>
              <w:numId w:val="7"/>
            </w:numPr>
            <w:ind w:hanging="360"/>
          </w:pPr>
        </w:pPrChange>
      </w:pPr>
      <w:r>
        <w:t xml:space="preserve">Cena za mytí odpadových nádob na jejich stanovišti musí obsahovat veškeré náklady související s poskytováním této Služby, zejména: </w:t>
      </w:r>
    </w:p>
    <w:p w14:paraId="09B93500" w14:textId="77777777" w:rsidR="00993607" w:rsidRDefault="00993607" w:rsidP="00636D02">
      <w:pPr>
        <w:pStyle w:val="Odstavecseseznamem"/>
        <w:numPr>
          <w:ilvl w:val="1"/>
          <w:numId w:val="7"/>
        </w:numPr>
        <w:jc w:val="both"/>
        <w:pPrChange w:id="109" w:author="Kateřina Kroupová" w:date="2025-10-14T23:32:00Z" w16du:dateUtc="2025-10-14T21:32:00Z">
          <w:pPr>
            <w:pStyle w:val="Odstavecseseznamem"/>
            <w:numPr>
              <w:ilvl w:val="1"/>
              <w:numId w:val="7"/>
            </w:numPr>
            <w:ind w:left="1080" w:hanging="360"/>
          </w:pPr>
        </w:pPrChange>
      </w:pPr>
      <w:r>
        <w:lastRenderedPageBreak/>
        <w:t xml:space="preserve">Vlastní mytí odpadové nádoby a s tím spojené mzdové náklady a náklady na odpis vybavení použitého k poskytování Služby; </w:t>
      </w:r>
    </w:p>
    <w:p w14:paraId="2132F77A" w14:textId="77777777" w:rsidR="00993607" w:rsidRDefault="00993607" w:rsidP="00636D02">
      <w:pPr>
        <w:pStyle w:val="Odstavecseseznamem"/>
        <w:numPr>
          <w:ilvl w:val="1"/>
          <w:numId w:val="7"/>
        </w:numPr>
        <w:jc w:val="both"/>
        <w:pPrChange w:id="110" w:author="Kateřina Kroupová" w:date="2025-10-14T23:32:00Z" w16du:dateUtc="2025-10-14T21:32:00Z">
          <w:pPr>
            <w:pStyle w:val="Odstavecseseznamem"/>
            <w:numPr>
              <w:ilvl w:val="1"/>
              <w:numId w:val="7"/>
            </w:numPr>
            <w:ind w:left="1080" w:hanging="360"/>
          </w:pPr>
        </w:pPrChange>
      </w:pPr>
      <w:r>
        <w:t xml:space="preserve">užitkovou vodu a čisticí prostředky použité k mytí; </w:t>
      </w:r>
    </w:p>
    <w:p w14:paraId="3B4CB8D2" w14:textId="77777777" w:rsidR="00993607" w:rsidRDefault="00993607" w:rsidP="00636D02">
      <w:pPr>
        <w:pStyle w:val="Odstavecseseznamem"/>
        <w:numPr>
          <w:ilvl w:val="1"/>
          <w:numId w:val="7"/>
        </w:numPr>
        <w:jc w:val="both"/>
        <w:pPrChange w:id="111" w:author="Kateřina Kroupová" w:date="2025-10-14T23:32:00Z" w16du:dateUtc="2025-10-14T21:32:00Z">
          <w:pPr>
            <w:pStyle w:val="Odstavecseseznamem"/>
            <w:numPr>
              <w:ilvl w:val="1"/>
              <w:numId w:val="7"/>
            </w:numPr>
            <w:ind w:left="1080" w:hanging="360"/>
          </w:pPr>
        </w:pPrChange>
      </w:pPr>
      <w:r>
        <w:t xml:space="preserve">náklady na odstranění odpadu vzniklého mytím odpadových nádob; </w:t>
      </w:r>
    </w:p>
    <w:p w14:paraId="095B1E4B" w14:textId="77777777" w:rsidR="00993607" w:rsidRDefault="00993607" w:rsidP="00636D02">
      <w:pPr>
        <w:pStyle w:val="Odstavecseseznamem"/>
        <w:numPr>
          <w:ilvl w:val="1"/>
          <w:numId w:val="7"/>
        </w:numPr>
        <w:jc w:val="both"/>
        <w:pPrChange w:id="112" w:author="Kateřina Kroupová" w:date="2025-10-14T23:32:00Z" w16du:dateUtc="2025-10-14T21:32:00Z">
          <w:pPr>
            <w:pStyle w:val="Odstavecseseznamem"/>
            <w:numPr>
              <w:ilvl w:val="1"/>
              <w:numId w:val="7"/>
            </w:numPr>
            <w:ind w:left="1080" w:hanging="360"/>
          </w:pPr>
        </w:pPrChange>
      </w:pPr>
      <w:r>
        <w:t xml:space="preserve">náklady na pořízení fotodokumentace v níže uvedeném smyslu. </w:t>
      </w:r>
    </w:p>
    <w:p w14:paraId="07A5DA19" w14:textId="3136C23B" w:rsidR="00993607" w:rsidRDefault="00993607" w:rsidP="00636D02">
      <w:pPr>
        <w:pStyle w:val="Odstavecseseznamem"/>
        <w:numPr>
          <w:ilvl w:val="0"/>
          <w:numId w:val="7"/>
        </w:numPr>
        <w:jc w:val="both"/>
        <w:pPrChange w:id="113" w:author="Kateřina Kroupová" w:date="2025-10-14T23:32:00Z" w16du:dateUtc="2025-10-14T21:32:00Z">
          <w:pPr>
            <w:pStyle w:val="Odstavecseseznamem"/>
            <w:numPr>
              <w:numId w:val="7"/>
            </w:numPr>
            <w:ind w:hanging="360"/>
          </w:pPr>
        </w:pPrChange>
      </w:pPr>
      <w:bookmarkStart w:id="114" w:name="_Hlk183175308"/>
      <w:r>
        <w:t xml:space="preserve">V rámci mytí nádoby zvenku je Poskytovatel povinen zbavit nádobu nečistot na celém vnějším povrchu nádoby, a to strojně nebo ručně; Poskytovatel je povinen provést </w:t>
      </w:r>
      <w:r w:rsidR="003B4F84">
        <w:t xml:space="preserve">namátkovou </w:t>
      </w:r>
      <w:r>
        <w:t xml:space="preserve">fotodokumentaci stavu před a po čištění. </w:t>
      </w:r>
    </w:p>
    <w:p w14:paraId="00ACA310" w14:textId="300E696E" w:rsidR="00993607" w:rsidRDefault="00993607" w:rsidP="00636D02">
      <w:pPr>
        <w:pStyle w:val="Odstavecseseznamem"/>
        <w:numPr>
          <w:ilvl w:val="0"/>
          <w:numId w:val="7"/>
        </w:numPr>
        <w:jc w:val="both"/>
        <w:pPrChange w:id="115" w:author="Kateřina Kroupová" w:date="2025-10-14T23:32:00Z" w16du:dateUtc="2025-10-14T21:32:00Z">
          <w:pPr>
            <w:pStyle w:val="Odstavecseseznamem"/>
            <w:numPr>
              <w:numId w:val="7"/>
            </w:numPr>
            <w:ind w:hanging="360"/>
          </w:pPr>
        </w:pPrChange>
      </w:pPr>
      <w:r>
        <w:t>V rámci mytí nádoby zevnitř je Poskytovatel povinen zbavit nádobu nečistot na celém vnitřním povrchu nádoby, a to strojně nebo ručně</w:t>
      </w:r>
      <w:r w:rsidR="003B4F84">
        <w:t xml:space="preserve">. </w:t>
      </w:r>
    </w:p>
    <w:bookmarkEnd w:id="114"/>
    <w:p w14:paraId="79F85634" w14:textId="77777777" w:rsidR="00993607" w:rsidRDefault="00993607" w:rsidP="00636D02">
      <w:pPr>
        <w:pStyle w:val="Odstavecseseznamem"/>
        <w:numPr>
          <w:ilvl w:val="0"/>
          <w:numId w:val="7"/>
        </w:numPr>
        <w:jc w:val="both"/>
        <w:pPrChange w:id="116" w:author="Kateřina Kroupová" w:date="2025-10-14T23:32:00Z" w16du:dateUtc="2025-10-14T21:32:00Z">
          <w:pPr>
            <w:pStyle w:val="Odstavecseseznamem"/>
            <w:numPr>
              <w:numId w:val="7"/>
            </w:numPr>
            <w:ind w:hanging="360"/>
          </w:pPr>
        </w:pPrChange>
      </w:pPr>
      <w:r>
        <w:t xml:space="preserve">Kompletní mytí nádoby zvenku i zevnitř je kombinací obou výše uvedených činností; Poskytovatel je povinen provést fotodokumentaci stavu před a po čištění. </w:t>
      </w:r>
    </w:p>
    <w:p w14:paraId="47100E57" w14:textId="5459EB91" w:rsidR="00993607" w:rsidRDefault="00993607" w:rsidP="00636D02">
      <w:pPr>
        <w:pStyle w:val="Odstavecseseznamem"/>
        <w:numPr>
          <w:ilvl w:val="0"/>
          <w:numId w:val="7"/>
        </w:numPr>
        <w:jc w:val="both"/>
        <w:pPrChange w:id="117" w:author="Kateřina Kroupová" w:date="2025-10-14T23:32:00Z" w16du:dateUtc="2025-10-14T21:32:00Z">
          <w:pPr>
            <w:pStyle w:val="Odstavecseseznamem"/>
            <w:numPr>
              <w:numId w:val="7"/>
            </w:numPr>
            <w:ind w:hanging="360"/>
          </w:pPr>
        </w:pPrChange>
      </w:pPr>
      <w:r>
        <w:t>Mytí odpadových nádob bude prováděno na základě Objednávky dle požadavků Objednatele</w:t>
      </w:r>
      <w:r w:rsidR="00F71458" w:rsidRPr="00F71458">
        <w:t xml:space="preserve"> </w:t>
      </w:r>
      <w:r w:rsidR="00F71458">
        <w:t>se specifikací nádob k mytí</w:t>
      </w:r>
      <w:r>
        <w:t xml:space="preserve">. </w:t>
      </w:r>
    </w:p>
    <w:p w14:paraId="4E02F1F3" w14:textId="22195239" w:rsidR="00993607" w:rsidRDefault="00993607" w:rsidP="00636D02">
      <w:pPr>
        <w:pStyle w:val="Odstavecseseznamem"/>
        <w:numPr>
          <w:ilvl w:val="0"/>
          <w:numId w:val="7"/>
        </w:numPr>
        <w:jc w:val="both"/>
        <w:pPrChange w:id="118" w:author="Kateřina Kroupová" w:date="2025-10-14T23:32:00Z" w16du:dateUtc="2025-10-14T21:32:00Z">
          <w:pPr>
            <w:pStyle w:val="Odstavecseseznamem"/>
            <w:numPr>
              <w:numId w:val="7"/>
            </w:numPr>
            <w:ind w:hanging="360"/>
          </w:pPr>
        </w:pPrChange>
      </w:pPr>
      <w:r>
        <w:t xml:space="preserve">Mytí odpadových nádob bude v případě jeho objednání prováděno vždy po pravidelném výsypu nádoby dle harmonogramu </w:t>
      </w:r>
    </w:p>
    <w:bookmarkEnd w:id="97"/>
    <w:p w14:paraId="76ADA057" w14:textId="77777777" w:rsidR="009550F4" w:rsidRPr="000025FD" w:rsidRDefault="009550F4" w:rsidP="00636D02">
      <w:pPr>
        <w:jc w:val="both"/>
        <w:rPr>
          <w:b/>
          <w:bCs/>
        </w:rPr>
        <w:pPrChange w:id="119" w:author="Kateřina Kroupová" w:date="2025-10-14T23:32:00Z" w16du:dateUtc="2025-10-14T21:32:00Z">
          <w:pPr/>
        </w:pPrChange>
      </w:pPr>
      <w:r w:rsidRPr="000025FD">
        <w:rPr>
          <w:b/>
          <w:bCs/>
        </w:rPr>
        <w:t xml:space="preserve">Místo plnění </w:t>
      </w:r>
    </w:p>
    <w:p w14:paraId="547063B3" w14:textId="7E518E5B" w:rsidR="009550F4" w:rsidRDefault="009550F4" w:rsidP="00636D02">
      <w:pPr>
        <w:jc w:val="both"/>
        <w:pPrChange w:id="120" w:author="Kateřina Kroupová" w:date="2025-10-14T23:32:00Z" w16du:dateUtc="2025-10-14T21:32:00Z">
          <w:pPr/>
        </w:pPrChange>
      </w:pPr>
      <w:r>
        <w:t xml:space="preserve">Obsaženo v samostatném dokumentu pasport nádob – separace.xls </w:t>
      </w:r>
    </w:p>
    <w:p w14:paraId="4F8446BB" w14:textId="44BB5BC3" w:rsidR="00993607" w:rsidRDefault="00152A96" w:rsidP="00636D02">
      <w:pPr>
        <w:jc w:val="both"/>
        <w:pPrChange w:id="121" w:author="Kateřina Kroupová" w:date="2025-10-14T23:32:00Z" w16du:dateUtc="2025-10-14T21:32:00Z">
          <w:pPr/>
        </w:pPrChange>
      </w:pPr>
      <w:r>
        <w:br w:type="page"/>
      </w:r>
    </w:p>
    <w:p w14:paraId="2EF72FB3" w14:textId="2332CAAF" w:rsidR="00993607" w:rsidRDefault="00993607" w:rsidP="00636D02">
      <w:pPr>
        <w:jc w:val="both"/>
        <w:rPr>
          <w:b/>
          <w:bCs/>
        </w:rPr>
        <w:pPrChange w:id="122" w:author="Kateřina Kroupová" w:date="2025-10-14T23:32:00Z" w16du:dateUtc="2025-10-14T21:32:00Z">
          <w:pPr>
            <w:jc w:val="center"/>
          </w:pPr>
        </w:pPrChange>
      </w:pPr>
      <w:r w:rsidRPr="00B67276">
        <w:rPr>
          <w:b/>
          <w:bCs/>
        </w:rPr>
        <w:lastRenderedPageBreak/>
        <w:t xml:space="preserve">KATALOGOVÝ LIST </w:t>
      </w:r>
      <w:r w:rsidR="009328FA">
        <w:rPr>
          <w:b/>
          <w:bCs/>
        </w:rPr>
        <w:t>3</w:t>
      </w:r>
      <w:r w:rsidRPr="00B67276">
        <w:rPr>
          <w:b/>
          <w:bCs/>
        </w:rPr>
        <w:t xml:space="preserve"> – </w:t>
      </w:r>
      <w:r>
        <w:rPr>
          <w:b/>
          <w:bCs/>
        </w:rPr>
        <w:t>PROVOZ SBĚRNÉHO DVORA</w:t>
      </w:r>
    </w:p>
    <w:p w14:paraId="39CDF723" w14:textId="1D99BA94" w:rsidR="00993607" w:rsidRPr="00993607" w:rsidRDefault="00993607" w:rsidP="00636D02">
      <w:pPr>
        <w:spacing w:after="0"/>
        <w:jc w:val="both"/>
        <w:rPr>
          <w:b/>
          <w:bCs/>
        </w:rPr>
        <w:pPrChange w:id="123" w:author="Kateřina Kroupová" w:date="2025-10-14T23:32:00Z" w16du:dateUtc="2025-10-14T21:32:00Z">
          <w:pPr>
            <w:spacing w:after="0"/>
          </w:pPr>
        </w:pPrChange>
      </w:pPr>
      <w:r w:rsidRPr="00993607">
        <w:rPr>
          <w:b/>
          <w:bCs/>
        </w:rPr>
        <w:t xml:space="preserve">POPIS SLUŽBY </w:t>
      </w:r>
    </w:p>
    <w:p w14:paraId="608DEDB5" w14:textId="4A79B81E" w:rsidR="00A85719" w:rsidRDefault="00993607" w:rsidP="00636D02">
      <w:pPr>
        <w:spacing w:after="0"/>
        <w:jc w:val="both"/>
        <w:pPrChange w:id="124" w:author="Kateřina Kroupová" w:date="2025-10-14T23:32:00Z" w16du:dateUtc="2025-10-14T21:32:00Z">
          <w:pPr>
            <w:spacing w:after="0"/>
          </w:pPr>
        </w:pPrChange>
      </w:pPr>
      <w:r>
        <w:t>Služba zahrnuje provozování sběrného dvora odpadů zajišťujícího přejímku odpadů skupiny 20 - Komunální odpady (odpady z domácností) včetně složek z odděleného sběru, a vybraných stavebních odpadů a odpadů ze zeleně</w:t>
      </w:r>
      <w:r w:rsidR="00A65B2E">
        <w:t xml:space="preserve">, </w:t>
      </w:r>
      <w:r w:rsidR="00A65B2E" w:rsidRPr="007908EB">
        <w:t>textilu, biologického odpadu živočišného původu</w:t>
      </w:r>
      <w:r w:rsidRPr="007908EB">
        <w:t xml:space="preserve"> </w:t>
      </w:r>
      <w:r>
        <w:t>a jejich zpracování pro využití či odstranění, od osob</w:t>
      </w:r>
      <w:r w:rsidR="00CF1E51">
        <w:t xml:space="preserve"> zapojených do systému</w:t>
      </w:r>
      <w:r w:rsidR="00BE5F0D">
        <w:t xml:space="preserve"> </w:t>
      </w:r>
      <w:r w:rsidR="00A85719">
        <w:t xml:space="preserve">odpadového hospodářství </w:t>
      </w:r>
      <w:r w:rsidR="00BE5F0D">
        <w:t>města</w:t>
      </w:r>
      <w:r>
        <w:t>, kterým vzniká na území města komunální odpad nebo stavební odpad.</w:t>
      </w:r>
    </w:p>
    <w:p w14:paraId="2A2FBE12" w14:textId="190AA341" w:rsidR="00A85719" w:rsidRDefault="00A85719" w:rsidP="00636D02">
      <w:pPr>
        <w:spacing w:after="0"/>
        <w:jc w:val="both"/>
        <w:pPrChange w:id="125" w:author="Kateřina Kroupová" w:date="2025-10-14T23:32:00Z" w16du:dateUtc="2025-10-14T21:32:00Z">
          <w:pPr>
            <w:spacing w:after="0"/>
          </w:pPr>
        </w:pPrChange>
      </w:pPr>
      <w:r>
        <w:t xml:space="preserve">Sběrný dvůr musí zajistit </w:t>
      </w:r>
      <w:r w:rsidRPr="005F3DDE">
        <w:t>příjem a úpravu</w:t>
      </w:r>
      <w:r w:rsidR="003F2E38" w:rsidRPr="005F3DDE">
        <w:t xml:space="preserve">/zpracování </w:t>
      </w:r>
      <w:r w:rsidR="00CC533C" w:rsidRPr="005F3DDE">
        <w:t xml:space="preserve">na další využití </w:t>
      </w:r>
      <w:r w:rsidRPr="005F3DDE">
        <w:t xml:space="preserve"> objemného odpadu </w:t>
      </w:r>
      <w:r w:rsidR="002D3BB7" w:rsidRPr="005F3DDE">
        <w:t xml:space="preserve">včetně </w:t>
      </w:r>
      <w:r w:rsidRPr="005F3DDE">
        <w:t xml:space="preserve"> odstranění.</w:t>
      </w:r>
    </w:p>
    <w:p w14:paraId="2B860891" w14:textId="2293781F" w:rsidR="00993607" w:rsidRDefault="00993607" w:rsidP="00636D02">
      <w:pPr>
        <w:spacing w:after="0"/>
        <w:jc w:val="both"/>
        <w:pPrChange w:id="126" w:author="Kateřina Kroupová" w:date="2025-10-14T23:32:00Z" w16du:dateUtc="2025-10-14T21:32:00Z">
          <w:pPr>
            <w:spacing w:after="0"/>
          </w:pPr>
        </w:pPrChange>
      </w:pPr>
      <w:r>
        <w:t xml:space="preserve">  </w:t>
      </w:r>
    </w:p>
    <w:p w14:paraId="3ACB6AC6" w14:textId="5DCD6419" w:rsidR="00993607" w:rsidRPr="00FA38B2" w:rsidRDefault="00993607" w:rsidP="00636D02">
      <w:pPr>
        <w:spacing w:after="0"/>
        <w:jc w:val="both"/>
        <w:rPr>
          <w:b/>
          <w:bCs/>
        </w:rPr>
        <w:pPrChange w:id="127" w:author="Kateřina Kroupová" w:date="2025-10-14T23:32:00Z" w16du:dateUtc="2025-10-14T21:32:00Z">
          <w:pPr>
            <w:spacing w:after="0"/>
          </w:pPr>
        </w:pPrChange>
      </w:pPr>
      <w:r w:rsidRPr="00FA38B2">
        <w:rPr>
          <w:b/>
          <w:bCs/>
        </w:rPr>
        <w:t xml:space="preserve">Základní údaje o požadavcích na sběrný dvůr </w:t>
      </w:r>
    </w:p>
    <w:p w14:paraId="2BC58FAF" w14:textId="77777777" w:rsidR="00677969" w:rsidRDefault="00993607" w:rsidP="00636D02">
      <w:pPr>
        <w:jc w:val="both"/>
        <w:pPrChange w:id="128" w:author="Kateřina Kroupová" w:date="2025-10-14T23:32:00Z" w16du:dateUtc="2025-10-14T21:32:00Z">
          <w:pPr/>
        </w:pPrChange>
      </w:pPr>
      <w:r>
        <w:t>Objednatel požaduje provoz sběrného dvora odpadů, v níže uvedeném rozsahu a množství přijímaných odpadů, který svým technickým zabezpečením musí splňovat kritéria pro přechodné soustřeďování odpadů kategorie „O“ i „N“ (vyhláška MŽP č. 273/2021 Sb., o podrobnostech nakládání s odpady, ve znění pozdějších předpisů). Sběrný dvůr musí být umístěn na katastrech města Žďár nad Sázavou</w:t>
      </w:r>
      <w:r w:rsidRPr="00993607">
        <w:t>.</w:t>
      </w:r>
    </w:p>
    <w:p w14:paraId="2E0A1F22" w14:textId="5E84E802" w:rsidR="00993607" w:rsidRPr="00677969" w:rsidRDefault="00993607" w:rsidP="00636D02">
      <w:pPr>
        <w:jc w:val="both"/>
        <w:pPrChange w:id="129" w:author="Kateřina Kroupová" w:date="2025-10-14T23:32:00Z" w16du:dateUtc="2025-10-14T21:32:00Z">
          <w:pPr/>
        </w:pPrChange>
      </w:pPr>
      <w:r w:rsidRPr="00993607">
        <w:rPr>
          <w:b/>
          <w:bCs/>
        </w:rPr>
        <w:t>Požadavky na provozní dobu – nejméně:</w:t>
      </w:r>
      <w:r w:rsidR="00B95061">
        <w:rPr>
          <w:b/>
          <w:bCs/>
        </w:rPr>
        <w:t xml:space="preserve"> </w:t>
      </w:r>
    </w:p>
    <w:p w14:paraId="686516DC" w14:textId="21534FD8" w:rsidR="00A85719" w:rsidRPr="00A85719" w:rsidRDefault="00A85719" w:rsidP="00636D02">
      <w:pPr>
        <w:pStyle w:val="Odstavecseseznamem"/>
        <w:numPr>
          <w:ilvl w:val="0"/>
          <w:numId w:val="34"/>
        </w:numPr>
        <w:spacing w:after="0"/>
        <w:jc w:val="both"/>
        <w:rPr>
          <w:b/>
          <w:bCs/>
        </w:rPr>
        <w:pPrChange w:id="130" w:author="Kateřina Kroupová" w:date="2025-10-14T23:32:00Z" w16du:dateUtc="2025-10-14T21:32:00Z">
          <w:pPr>
            <w:pStyle w:val="Odstavecseseznamem"/>
            <w:numPr>
              <w:numId w:val="34"/>
            </w:numPr>
            <w:spacing w:after="0"/>
            <w:ind w:hanging="360"/>
          </w:pPr>
        </w:pPrChange>
      </w:pPr>
      <w:r>
        <w:rPr>
          <w:b/>
          <w:bCs/>
        </w:rPr>
        <w:t>letní provoz (březen – listopad)</w:t>
      </w:r>
    </w:p>
    <w:p w14:paraId="6A443E4C" w14:textId="3D3FB2C3" w:rsidR="00993607" w:rsidRPr="00993607" w:rsidRDefault="00993607" w:rsidP="00636D02">
      <w:pPr>
        <w:pStyle w:val="Odstavecseseznamem"/>
        <w:numPr>
          <w:ilvl w:val="0"/>
          <w:numId w:val="9"/>
        </w:numPr>
        <w:spacing w:after="0"/>
        <w:jc w:val="both"/>
        <w:rPr>
          <w:b/>
          <w:bCs/>
        </w:rPr>
        <w:pPrChange w:id="131" w:author="Kateřina Kroupová" w:date="2025-10-14T23:32:00Z" w16du:dateUtc="2025-10-14T21:32:00Z">
          <w:pPr>
            <w:pStyle w:val="Odstavecseseznamem"/>
            <w:numPr>
              <w:numId w:val="9"/>
            </w:numPr>
            <w:spacing w:after="0"/>
            <w:ind w:hanging="360"/>
          </w:pPr>
        </w:pPrChange>
      </w:pPr>
      <w:r>
        <w:t xml:space="preserve">pondělí – pátek 6:00 – 17:00 </w:t>
      </w:r>
    </w:p>
    <w:p w14:paraId="2470C99C" w14:textId="142AE158" w:rsidR="00993607" w:rsidRDefault="00993607" w:rsidP="00636D02">
      <w:pPr>
        <w:pStyle w:val="Odstavecseseznamem"/>
        <w:numPr>
          <w:ilvl w:val="0"/>
          <w:numId w:val="9"/>
        </w:numPr>
        <w:spacing w:after="0"/>
        <w:jc w:val="both"/>
        <w:pPrChange w:id="132" w:author="Kateřina Kroupová" w:date="2025-10-14T23:32:00Z" w16du:dateUtc="2025-10-14T21:32:00Z">
          <w:pPr>
            <w:pStyle w:val="Odstavecseseznamem"/>
            <w:numPr>
              <w:numId w:val="9"/>
            </w:numPr>
            <w:spacing w:after="0"/>
            <w:ind w:hanging="360"/>
          </w:pPr>
        </w:pPrChange>
      </w:pPr>
      <w:r>
        <w:t xml:space="preserve">sobota   7:00 – 13:00 </w:t>
      </w:r>
    </w:p>
    <w:p w14:paraId="4C13B892" w14:textId="010F7476" w:rsidR="00A85719" w:rsidRPr="00677969" w:rsidRDefault="00A85719" w:rsidP="00636D02">
      <w:pPr>
        <w:pStyle w:val="Odstavecseseznamem"/>
        <w:numPr>
          <w:ilvl w:val="0"/>
          <w:numId w:val="34"/>
        </w:numPr>
        <w:spacing w:after="0"/>
        <w:jc w:val="both"/>
        <w:rPr>
          <w:b/>
          <w:bCs/>
        </w:rPr>
        <w:pPrChange w:id="133" w:author="Kateřina Kroupová" w:date="2025-10-14T23:32:00Z" w16du:dateUtc="2025-10-14T21:32:00Z">
          <w:pPr>
            <w:pStyle w:val="Odstavecseseznamem"/>
            <w:numPr>
              <w:numId w:val="34"/>
            </w:numPr>
            <w:spacing w:after="0"/>
            <w:ind w:hanging="360"/>
          </w:pPr>
        </w:pPrChange>
      </w:pPr>
      <w:r w:rsidRPr="00677969">
        <w:rPr>
          <w:b/>
          <w:bCs/>
        </w:rPr>
        <w:t xml:space="preserve">zimní provoz (prosinec – únor) </w:t>
      </w:r>
    </w:p>
    <w:p w14:paraId="48F386B8" w14:textId="6A0BC873" w:rsidR="00A85719" w:rsidRDefault="00A85719" w:rsidP="00636D02">
      <w:pPr>
        <w:pStyle w:val="Odstavecseseznamem"/>
        <w:numPr>
          <w:ilvl w:val="0"/>
          <w:numId w:val="9"/>
        </w:numPr>
        <w:spacing w:after="0"/>
        <w:jc w:val="both"/>
        <w:pPrChange w:id="134" w:author="Kateřina Kroupová" w:date="2025-10-14T23:32:00Z" w16du:dateUtc="2025-10-14T21:32:00Z">
          <w:pPr>
            <w:pStyle w:val="Odstavecseseznamem"/>
            <w:numPr>
              <w:numId w:val="9"/>
            </w:numPr>
            <w:spacing w:after="0"/>
            <w:ind w:hanging="360"/>
          </w:pPr>
        </w:pPrChange>
      </w:pPr>
      <w:r>
        <w:t>pondělí</w:t>
      </w:r>
      <w:r w:rsidR="00677969">
        <w:t>, středa, pátek 6:00 – 15:00</w:t>
      </w:r>
    </w:p>
    <w:p w14:paraId="6115DCC9" w14:textId="7B682012" w:rsidR="00677969" w:rsidRDefault="00677969" w:rsidP="00636D02">
      <w:pPr>
        <w:pStyle w:val="Odstavecseseznamem"/>
        <w:numPr>
          <w:ilvl w:val="0"/>
          <w:numId w:val="9"/>
        </w:numPr>
        <w:spacing w:after="0"/>
        <w:jc w:val="both"/>
        <w:pPrChange w:id="135" w:author="Kateřina Kroupová" w:date="2025-10-14T23:32:00Z" w16du:dateUtc="2025-10-14T21:32:00Z">
          <w:pPr>
            <w:pStyle w:val="Odstavecseseznamem"/>
            <w:numPr>
              <w:numId w:val="9"/>
            </w:numPr>
            <w:spacing w:after="0"/>
            <w:ind w:hanging="360"/>
          </w:pPr>
        </w:pPrChange>
      </w:pPr>
      <w:r>
        <w:t xml:space="preserve">úterý, čtvrtek 6:00 – 17:00 </w:t>
      </w:r>
    </w:p>
    <w:p w14:paraId="64A34FAB" w14:textId="0DE2C875" w:rsidR="00677969" w:rsidRDefault="00677969" w:rsidP="00636D02">
      <w:pPr>
        <w:pStyle w:val="Odstavecseseznamem"/>
        <w:numPr>
          <w:ilvl w:val="0"/>
          <w:numId w:val="9"/>
        </w:numPr>
        <w:spacing w:after="0"/>
        <w:jc w:val="both"/>
        <w:pPrChange w:id="136" w:author="Kateřina Kroupová" w:date="2025-10-14T23:32:00Z" w16du:dateUtc="2025-10-14T21:32:00Z">
          <w:pPr>
            <w:pStyle w:val="Odstavecseseznamem"/>
            <w:numPr>
              <w:numId w:val="9"/>
            </w:numPr>
            <w:spacing w:after="0"/>
            <w:ind w:hanging="360"/>
          </w:pPr>
        </w:pPrChange>
      </w:pPr>
      <w:r>
        <w:t xml:space="preserve">sobota  7:00 – 13:00 </w:t>
      </w:r>
    </w:p>
    <w:p w14:paraId="3077E923" w14:textId="38D29454" w:rsidR="00993607" w:rsidRDefault="00B56673" w:rsidP="00636D02">
      <w:pPr>
        <w:jc w:val="both"/>
        <w:pPrChange w:id="137" w:author="Kateřina Kroupová" w:date="2025-10-14T23:32:00Z" w16du:dateUtc="2025-10-14T21:32:00Z">
          <w:pPr/>
        </w:pPrChange>
      </w:pPr>
      <w:r>
        <w:t>Úprava provozu je možná pouze na státní svátky a jiné významné dny po předchozí prokazatelné dohodě zástupců obou stran.</w:t>
      </w:r>
    </w:p>
    <w:p w14:paraId="15F31D6C" w14:textId="3B686F05" w:rsidR="00993607" w:rsidRPr="00993607" w:rsidRDefault="00993607" w:rsidP="00636D02">
      <w:pPr>
        <w:spacing w:after="0"/>
        <w:jc w:val="both"/>
        <w:rPr>
          <w:b/>
          <w:bCs/>
        </w:rPr>
        <w:pPrChange w:id="138" w:author="Kateřina Kroupová" w:date="2025-10-14T23:32:00Z" w16du:dateUtc="2025-10-14T21:32:00Z">
          <w:pPr>
            <w:spacing w:after="0"/>
          </w:pPr>
        </w:pPrChange>
      </w:pPr>
      <w:r w:rsidRPr="00993607">
        <w:rPr>
          <w:b/>
          <w:bCs/>
        </w:rPr>
        <w:t xml:space="preserve">Charakter a účel sběrného dvora </w:t>
      </w:r>
    </w:p>
    <w:p w14:paraId="44ADEC51" w14:textId="7474B6DE" w:rsidR="00993607" w:rsidRDefault="00993607" w:rsidP="00636D02">
      <w:pPr>
        <w:spacing w:after="0"/>
        <w:jc w:val="both"/>
        <w:pPrChange w:id="139" w:author="Kateřina Kroupová" w:date="2025-10-14T23:32:00Z" w16du:dateUtc="2025-10-14T21:32:00Z">
          <w:pPr>
            <w:spacing w:after="0"/>
          </w:pPr>
        </w:pPrChange>
      </w:pPr>
      <w:r>
        <w:t>Sběrný dvůr přijímá jednotlivé vytříděné druhy odpadu z domácností, z provozu města, od podnikatelů zapojených do systému odpadového hospodářství města. Sběrný dvůr bude provozován v souladu s</w:t>
      </w:r>
      <w:ins w:id="140" w:author="Kateřina Kroupová" w:date="2025-10-14T23:36:00Z" w16du:dateUtc="2025-10-14T21:36:00Z">
        <w:r w:rsidR="00064688">
          <w:t> </w:t>
        </w:r>
      </w:ins>
      <w:del w:id="141" w:author="Kateřina Kroupová" w:date="2025-10-14T23:36:00Z" w16du:dateUtc="2025-10-14T21:36:00Z">
        <w:r w:rsidDel="00064688">
          <w:delText xml:space="preserve"> </w:delText>
        </w:r>
      </w:del>
      <w:r>
        <w:t>platnými předpisy a rozhodnutími Krajského úřadu Kraje Vysočina.</w:t>
      </w:r>
    </w:p>
    <w:p w14:paraId="5B02B36D" w14:textId="77777777" w:rsidR="0011560D" w:rsidRDefault="0011560D" w:rsidP="00636D02">
      <w:pPr>
        <w:spacing w:after="0"/>
        <w:jc w:val="both"/>
        <w:rPr>
          <w:b/>
          <w:bCs/>
        </w:rPr>
        <w:pPrChange w:id="142" w:author="Kateřina Kroupová" w:date="2025-10-14T23:32:00Z" w16du:dateUtc="2025-10-14T21:32:00Z">
          <w:pPr>
            <w:spacing w:after="0"/>
          </w:pPr>
        </w:pPrChange>
      </w:pPr>
    </w:p>
    <w:p w14:paraId="10273B84" w14:textId="08771238" w:rsidR="00993607" w:rsidRPr="0011560D" w:rsidRDefault="00993607" w:rsidP="00636D02">
      <w:pPr>
        <w:spacing w:after="0"/>
        <w:jc w:val="both"/>
        <w:rPr>
          <w:b/>
          <w:bCs/>
        </w:rPr>
        <w:pPrChange w:id="143" w:author="Kateřina Kroupová" w:date="2025-10-14T23:32:00Z" w16du:dateUtc="2025-10-14T21:32:00Z">
          <w:pPr>
            <w:spacing w:after="0"/>
          </w:pPr>
        </w:pPrChange>
      </w:pPr>
      <w:r w:rsidRPr="0011560D">
        <w:rPr>
          <w:b/>
          <w:bCs/>
        </w:rPr>
        <w:t xml:space="preserve">PODMÍNKY POSKYTOVÁNÍ SLUŽEB </w:t>
      </w:r>
    </w:p>
    <w:p w14:paraId="35E8D2BD" w14:textId="77777777" w:rsidR="0011560D" w:rsidRDefault="0011560D" w:rsidP="00636D02">
      <w:pPr>
        <w:pStyle w:val="Odstavecseseznamem"/>
        <w:numPr>
          <w:ilvl w:val="0"/>
          <w:numId w:val="10"/>
        </w:numPr>
        <w:jc w:val="both"/>
        <w:pPrChange w:id="144" w:author="Kateřina Kroupová" w:date="2025-10-14T23:32:00Z" w16du:dateUtc="2025-10-14T21:32:00Z">
          <w:pPr>
            <w:pStyle w:val="Odstavecseseznamem"/>
            <w:numPr>
              <w:numId w:val="10"/>
            </w:numPr>
            <w:ind w:hanging="360"/>
          </w:pPr>
        </w:pPrChange>
      </w:pPr>
      <w:r>
        <w:t>Cena za provoz sběrného dvora musí obsahovat:</w:t>
      </w:r>
    </w:p>
    <w:p w14:paraId="16587089" w14:textId="77777777" w:rsidR="0011560D" w:rsidRDefault="0011560D" w:rsidP="00636D02">
      <w:pPr>
        <w:pStyle w:val="Odstavecseseznamem"/>
        <w:numPr>
          <w:ilvl w:val="1"/>
          <w:numId w:val="10"/>
        </w:numPr>
        <w:jc w:val="both"/>
        <w:pPrChange w:id="145" w:author="Kateřina Kroupová" w:date="2025-10-14T23:32:00Z" w16du:dateUtc="2025-10-14T21:32:00Z">
          <w:pPr>
            <w:pStyle w:val="Odstavecseseznamem"/>
            <w:numPr>
              <w:ilvl w:val="1"/>
              <w:numId w:val="10"/>
            </w:numPr>
            <w:ind w:left="1080" w:hanging="360"/>
          </w:pPr>
        </w:pPrChange>
      </w:pPr>
      <w:r>
        <w:t xml:space="preserve">Zajištění požadované provozní doby dostatečným počtem pracovníků obsluhy.  </w:t>
      </w:r>
    </w:p>
    <w:p w14:paraId="4C757282" w14:textId="5B60E89C" w:rsidR="0011560D" w:rsidRDefault="0011560D" w:rsidP="00636D02">
      <w:pPr>
        <w:pStyle w:val="Odstavecseseznamem"/>
        <w:numPr>
          <w:ilvl w:val="1"/>
          <w:numId w:val="10"/>
        </w:numPr>
        <w:jc w:val="both"/>
        <w:pPrChange w:id="146" w:author="Kateřina Kroupová" w:date="2025-10-14T23:32:00Z" w16du:dateUtc="2025-10-14T21:32:00Z">
          <w:pPr>
            <w:pStyle w:val="Odstavecseseznamem"/>
            <w:numPr>
              <w:ilvl w:val="1"/>
              <w:numId w:val="10"/>
            </w:numPr>
            <w:ind w:left="1080" w:hanging="360"/>
          </w:pPr>
        </w:pPrChange>
      </w:pPr>
      <w:r>
        <w:t xml:space="preserve">Příjem </w:t>
      </w:r>
      <w:r w:rsidR="00AB39F1">
        <w:t xml:space="preserve">všech </w:t>
      </w:r>
      <w:r>
        <w:t>odpadů</w:t>
      </w:r>
      <w:r w:rsidR="00E16982">
        <w:t xml:space="preserve"> </w:t>
      </w:r>
      <w:r w:rsidR="00E16982" w:rsidRPr="007908EB">
        <w:t xml:space="preserve">ze </w:t>
      </w:r>
      <w:r w:rsidR="00893C64" w:rsidRPr="007908EB">
        <w:t xml:space="preserve">svozu odpadu </w:t>
      </w:r>
      <w:r w:rsidR="00C079D4" w:rsidRPr="007908EB">
        <w:t xml:space="preserve">z </w:t>
      </w:r>
      <w:r w:rsidR="00E16982" w:rsidRPr="007908EB">
        <w:t>odpadkových košů.</w:t>
      </w:r>
    </w:p>
    <w:p w14:paraId="787C148E" w14:textId="7E727928" w:rsidR="0011560D" w:rsidRDefault="0011560D" w:rsidP="00636D02">
      <w:pPr>
        <w:pStyle w:val="Odstavecseseznamem"/>
        <w:numPr>
          <w:ilvl w:val="1"/>
          <w:numId w:val="10"/>
        </w:numPr>
        <w:jc w:val="both"/>
        <w:pPrChange w:id="147" w:author="Kateřina Kroupová" w:date="2025-10-14T23:32:00Z" w16du:dateUtc="2025-10-14T21:32:00Z">
          <w:pPr>
            <w:pStyle w:val="Odstavecseseznamem"/>
            <w:numPr>
              <w:ilvl w:val="1"/>
              <w:numId w:val="10"/>
            </w:numPr>
            <w:ind w:left="1080" w:hanging="360"/>
          </w:pPr>
        </w:pPrChange>
      </w:pPr>
      <w:r>
        <w:t>Třídění a maximální využití vytříděných složek odpadů (zejména objemného odpadu, stavebních odpadů, dřeva, textilu, kovů, plastů, papíru, biologicky rozložitelného komunálního odpadu, výrobků s ukončenou životností atd.).</w:t>
      </w:r>
      <w:r w:rsidR="00F11B2B">
        <w:t xml:space="preserve"> </w:t>
      </w:r>
    </w:p>
    <w:p w14:paraId="0006E1F1" w14:textId="53C5B2CE" w:rsidR="00150026" w:rsidRPr="00552177" w:rsidRDefault="00F11B2B" w:rsidP="00636D02">
      <w:pPr>
        <w:spacing w:after="120"/>
        <w:ind w:left="1080"/>
        <w:jc w:val="both"/>
      </w:pPr>
      <w:r w:rsidRPr="00552177">
        <w:t xml:space="preserve">Poskytovatel </w:t>
      </w:r>
      <w:r w:rsidR="00692EDF" w:rsidRPr="00552177">
        <w:t xml:space="preserve">jako provozovatel sběrného dvora </w:t>
      </w:r>
      <w:r w:rsidR="00F01716" w:rsidRPr="00552177">
        <w:t xml:space="preserve">je </w:t>
      </w:r>
      <w:r w:rsidR="00F6160A" w:rsidRPr="00552177">
        <w:t xml:space="preserve">pověřen </w:t>
      </w:r>
      <w:r w:rsidR="00692EDF" w:rsidRPr="00552177">
        <w:t>k zajištění odděleného soustřeďování recyklovatelných komunálních odpadů, které jsou do sběrného dvora dovezeny občany města, případně přivezeny městem jako součást objemného odpa</w:t>
      </w:r>
      <w:r w:rsidRPr="00552177">
        <w:t xml:space="preserve">du, tedy </w:t>
      </w:r>
      <w:r w:rsidR="00F6160A" w:rsidRPr="00552177">
        <w:t>aby u</w:t>
      </w:r>
      <w:r w:rsidR="00150026" w:rsidRPr="00552177">
        <w:t xml:space="preserve"> velkoobjemového komunálního odpadu zaji</w:t>
      </w:r>
      <w:r w:rsidR="00F6160A" w:rsidRPr="00552177">
        <w:t>stil</w:t>
      </w:r>
      <w:r w:rsidR="00150026" w:rsidRPr="00552177">
        <w:t xml:space="preserve"> vytřídění recyklovatelných složek před přijetím odpadu do sběrného dvora. Tato skutečnost bude uváděna v dokumentech předávaných spolu s odpadem ze sběrného dvora k dalšímu nakládání. </w:t>
      </w:r>
    </w:p>
    <w:p w14:paraId="23167B72" w14:textId="6A23A3FD" w:rsidR="00150026" w:rsidRPr="00552177" w:rsidRDefault="00150026" w:rsidP="00636D02">
      <w:pPr>
        <w:spacing w:after="120"/>
        <w:ind w:left="1080"/>
        <w:jc w:val="both"/>
      </w:pPr>
      <w:r w:rsidRPr="00552177">
        <w:t xml:space="preserve">Tímto pověřením </w:t>
      </w:r>
      <w:r w:rsidR="00F6160A" w:rsidRPr="00552177">
        <w:t>Objednatel</w:t>
      </w:r>
      <w:r w:rsidRPr="00552177">
        <w:t xml:space="preserve"> zajišťuje, aby bylo minimalizováno množství vznikajícího objemného komunálního odpadu na území obce. Veškerý objemný odpad před přijetím </w:t>
      </w:r>
      <w:r w:rsidRPr="00552177">
        <w:lastRenderedPageBreak/>
        <w:t xml:space="preserve">do sběrného dvora bude vizuálně zkontrolován a obsluhou zařízení bude určeno, zda se v něm nachází recyklovatelná složka komunálního odpadu vhodná k oddělenému soustřeďování. U těchto složek zajistí provozovatel sběrného dvora, aby došlo k jejich vytřídění před přijetím odpadu do zařízení. </w:t>
      </w:r>
    </w:p>
    <w:p w14:paraId="4F67B41F" w14:textId="77777777" w:rsidR="00150026" w:rsidRPr="00552177" w:rsidRDefault="00150026" w:rsidP="00636D02">
      <w:pPr>
        <w:spacing w:after="120"/>
        <w:ind w:left="1080"/>
        <w:jc w:val="both"/>
      </w:pPr>
      <w:r w:rsidRPr="00552177">
        <w:t>Činnost na základě tohoto pověření bude prováděna před přijetím odpadu do zařízení. Následně budou komunální odpady v rámci přejímky do sběrného dvora zařazovány dle příslušných katalogových čísel ze skupiny 20.</w:t>
      </w:r>
    </w:p>
    <w:p w14:paraId="228EE39D" w14:textId="37F5DD79" w:rsidR="0011560D" w:rsidRPr="00BE5F0D" w:rsidRDefault="0011560D" w:rsidP="00636D02">
      <w:pPr>
        <w:pStyle w:val="Odstavecseseznamem"/>
        <w:numPr>
          <w:ilvl w:val="1"/>
          <w:numId w:val="10"/>
        </w:numPr>
        <w:jc w:val="both"/>
        <w:pPrChange w:id="148" w:author="Kateřina Kroupová" w:date="2025-10-14T23:32:00Z" w16du:dateUtc="2025-10-14T21:32:00Z">
          <w:pPr>
            <w:pStyle w:val="Odstavecseseznamem"/>
            <w:numPr>
              <w:ilvl w:val="1"/>
              <w:numId w:val="10"/>
            </w:numPr>
            <w:ind w:left="1080" w:hanging="360"/>
          </w:pPr>
        </w:pPrChange>
      </w:pPr>
      <w:r w:rsidRPr="00BE5F0D">
        <w:t xml:space="preserve">Odstranění či využití nebezpečného odpadu v souladu s platnou legislativou a odstranění netříděných složek z ostatního odpadu. Nebezpečný odpad je zpracováván (využíván nebo odstraňován) způsobem, který je v souladu s platnou legislativou a představuje pro Objednatele nejnižší celkové náklady na zajištění jeho zpracování (včetně případných poplatků a souvisejících nákladů spojených s ukládáním nebezpečného odpadu na skládku).  </w:t>
      </w:r>
    </w:p>
    <w:p w14:paraId="39638F8F" w14:textId="6350463D" w:rsidR="0011560D" w:rsidRDefault="0011560D" w:rsidP="00636D02">
      <w:pPr>
        <w:pStyle w:val="Odstavecseseznamem"/>
        <w:numPr>
          <w:ilvl w:val="1"/>
          <w:numId w:val="10"/>
        </w:numPr>
        <w:jc w:val="both"/>
        <w:pPrChange w:id="149" w:author="Kateřina Kroupová" w:date="2025-10-14T23:32:00Z" w16du:dateUtc="2025-10-14T21:32:00Z">
          <w:pPr>
            <w:pStyle w:val="Odstavecseseznamem"/>
            <w:numPr>
              <w:ilvl w:val="1"/>
              <w:numId w:val="10"/>
            </w:numPr>
            <w:ind w:left="1080" w:hanging="360"/>
          </w:pPr>
        </w:pPrChange>
      </w:pPr>
      <w:r>
        <w:t xml:space="preserve">Nádoby (kontejnery) pro soustřeďování a manipulaci s výrobky s ukončenou živostností budou jednoznačně prostorově odděleny od nádob (kontejnerů) určených k ukládání odpadů. </w:t>
      </w:r>
    </w:p>
    <w:p w14:paraId="69451D9D" w14:textId="40558622" w:rsidR="0011560D" w:rsidRDefault="0011560D" w:rsidP="00636D02">
      <w:pPr>
        <w:pStyle w:val="Odstavecseseznamem"/>
        <w:numPr>
          <w:ilvl w:val="1"/>
          <w:numId w:val="10"/>
        </w:numPr>
        <w:jc w:val="both"/>
        <w:pPrChange w:id="150" w:author="Kateřina Kroupová" w:date="2025-10-14T23:32:00Z" w16du:dateUtc="2025-10-14T21:32:00Z">
          <w:pPr>
            <w:pStyle w:val="Odstavecseseznamem"/>
            <w:numPr>
              <w:ilvl w:val="1"/>
              <w:numId w:val="10"/>
            </w:numPr>
            <w:ind w:left="1080" w:hanging="360"/>
          </w:pPr>
        </w:pPrChange>
      </w:pPr>
      <w:r>
        <w:t>Vedení průběžné evidence přijatých odpadů v souladu s</w:t>
      </w:r>
      <w:r w:rsidR="007851F0">
        <w:t> </w:t>
      </w:r>
      <w:r>
        <w:t>platnou</w:t>
      </w:r>
      <w:r w:rsidR="007851F0">
        <w:t xml:space="preserve"> právní úpravou</w:t>
      </w:r>
      <w:r>
        <w:t xml:space="preserve">, a to zejména za účelem zjišťování hmotnosti odpadu přijímaného do sběrného dvora od jednotlivých osob.  </w:t>
      </w:r>
    </w:p>
    <w:p w14:paraId="5A88A290" w14:textId="6FC1E8F6" w:rsidR="0011560D" w:rsidRDefault="0011560D" w:rsidP="00636D02">
      <w:pPr>
        <w:pStyle w:val="Odstavecseseznamem"/>
        <w:numPr>
          <w:ilvl w:val="1"/>
          <w:numId w:val="10"/>
        </w:numPr>
        <w:jc w:val="both"/>
        <w:pPrChange w:id="151" w:author="Kateřina Kroupová" w:date="2025-10-14T23:32:00Z" w16du:dateUtc="2025-10-14T21:32:00Z">
          <w:pPr>
            <w:pStyle w:val="Odstavecseseznamem"/>
            <w:numPr>
              <w:ilvl w:val="1"/>
              <w:numId w:val="10"/>
            </w:numPr>
            <w:ind w:left="1080" w:hanging="360"/>
          </w:pPr>
        </w:pPrChange>
      </w:pPr>
      <w:r>
        <w:t>Vedení provozní evidence sběrného dvora (tzn. počet občanů využívajících sběrný dvůr v</w:t>
      </w:r>
      <w:ins w:id="152" w:author="Kateřina Kroupová" w:date="2025-10-14T23:36:00Z" w16du:dateUtc="2025-10-14T21:36:00Z">
        <w:r w:rsidR="00064688">
          <w:t> </w:t>
        </w:r>
      </w:ins>
      <w:del w:id="153" w:author="Kateřina Kroupová" w:date="2025-10-14T23:36:00Z" w16du:dateUtc="2025-10-14T21:36:00Z">
        <w:r w:rsidDel="00064688">
          <w:delText xml:space="preserve"> </w:delText>
        </w:r>
      </w:del>
      <w:r>
        <w:t xml:space="preserve">jednotlivých dnech, přehledy opakujících se návozů s podezřením na zneužití systému právnickou osobou nebo fyzickou osobou oprávněnou k podnikání, vedení přehledu objednaných a provedených odvozů vybraných odpadů a výrobků s ukončenou životností a hmotnosti vybraných odpadů a výrobků s ukončenou životností. </w:t>
      </w:r>
    </w:p>
    <w:p w14:paraId="15025FE5" w14:textId="46B69D74" w:rsidR="0011560D" w:rsidRDefault="0011560D" w:rsidP="00636D02">
      <w:pPr>
        <w:pStyle w:val="Odstavecseseznamem"/>
        <w:numPr>
          <w:ilvl w:val="1"/>
          <w:numId w:val="10"/>
        </w:numPr>
        <w:jc w:val="both"/>
        <w:pPrChange w:id="154" w:author="Kateřina Kroupová" w:date="2025-10-14T23:32:00Z" w16du:dateUtc="2025-10-14T21:32:00Z">
          <w:pPr>
            <w:pStyle w:val="Odstavecseseznamem"/>
            <w:numPr>
              <w:ilvl w:val="1"/>
              <w:numId w:val="10"/>
            </w:numPr>
            <w:ind w:left="1080" w:hanging="360"/>
          </w:pPr>
        </w:pPrChange>
      </w:pPr>
      <w:r>
        <w:t xml:space="preserve">Vedení evidence </w:t>
      </w:r>
      <w:r w:rsidR="00131C52">
        <w:t xml:space="preserve">osob </w:t>
      </w:r>
      <w:r>
        <w:t>využívajících sběrný dvůr v souladu se zákonem č. 110/2019 Sb., o</w:t>
      </w:r>
      <w:del w:id="155" w:author="Kateřina Kroupová" w:date="2025-10-14T23:36:00Z" w16du:dateUtc="2025-10-14T21:36:00Z">
        <w:r w:rsidDel="00064688">
          <w:delText xml:space="preserve"> </w:delText>
        </w:r>
      </w:del>
      <w:ins w:id="156" w:author="Kateřina Kroupová" w:date="2025-10-14T23:36:00Z" w16du:dateUtc="2025-10-14T21:36:00Z">
        <w:r w:rsidR="00064688">
          <w:t> </w:t>
        </w:r>
      </w:ins>
      <w:r>
        <w:t>zpracování osobních údajů, ve znění pozdějších předpisů, a v souladu s Nařízením Evropského parlamentu a Rady (EU) 2016/679 ze dne 27. dubna 2016 o ochraně fyzických osob v souvislosti se zpracováním osobních údajů a o volném pohybu těchto údajů</w:t>
      </w:r>
      <w:del w:id="157" w:author="Kateřina Kroupová" w:date="2025-10-14T23:37:00Z" w16du:dateUtc="2025-10-14T21:37:00Z">
        <w:r w:rsidDel="00F67EDC">
          <w:delText xml:space="preserve"> </w:delText>
        </w:r>
      </w:del>
      <w:ins w:id="158" w:author="Kateřina Kroupová" w:date="2025-10-14T23:37:00Z" w16du:dateUtc="2025-10-14T21:37:00Z">
        <w:r w:rsidR="00F67EDC">
          <w:br/>
        </w:r>
      </w:ins>
      <w:r>
        <w:t>a o zrušení směrnice 95/46/ES (Obecné nařízení o ochraně osobních údajů), v platném znění, minimálně v rozsahu: jméno a příjmení, adresa, číslo dokladu totožnosti</w:t>
      </w:r>
      <w:r w:rsidR="00D320D0">
        <w:t xml:space="preserve"> a v případě podnikatele zapojeného do systému města IČ</w:t>
      </w:r>
      <w:r w:rsidR="00A45AB3">
        <w:t>O</w:t>
      </w:r>
      <w:r>
        <w:t xml:space="preserve">, druh odpadu, katalogové číslo odpadu, název odpadu, množství odpadu, datum přijetí odpadu. </w:t>
      </w:r>
    </w:p>
    <w:p w14:paraId="2BC38B6F" w14:textId="24D049B0" w:rsidR="0011560D" w:rsidRDefault="0011560D" w:rsidP="00636D02">
      <w:pPr>
        <w:pStyle w:val="Odstavecseseznamem"/>
        <w:numPr>
          <w:ilvl w:val="1"/>
          <w:numId w:val="10"/>
        </w:numPr>
        <w:jc w:val="both"/>
        <w:pPrChange w:id="159" w:author="Kateřina Kroupová" w:date="2025-10-14T23:32:00Z" w16du:dateUtc="2025-10-14T21:32:00Z">
          <w:pPr>
            <w:pStyle w:val="Odstavecseseznamem"/>
            <w:numPr>
              <w:ilvl w:val="1"/>
              <w:numId w:val="10"/>
            </w:numPr>
            <w:ind w:left="1080" w:hanging="360"/>
          </w:pPr>
        </w:pPrChange>
      </w:pPr>
      <w:r>
        <w:t xml:space="preserve">Vydání dokladu o přijatém odpadu minimálně v rozsahu: jméno a příjmení, adresa, </w:t>
      </w:r>
      <w:r w:rsidR="0074417E">
        <w:t>IČ</w:t>
      </w:r>
      <w:r w:rsidR="00C74BD6">
        <w:t>O</w:t>
      </w:r>
      <w:r w:rsidR="0074417E">
        <w:t xml:space="preserve"> u</w:t>
      </w:r>
      <w:ins w:id="160" w:author="Kateřina Kroupová" w:date="2025-10-14T23:37:00Z" w16du:dateUtc="2025-10-14T21:37:00Z">
        <w:r w:rsidR="00C8112D">
          <w:t> </w:t>
        </w:r>
      </w:ins>
      <w:del w:id="161" w:author="Kateřina Kroupová" w:date="2025-10-14T23:37:00Z" w16du:dateUtc="2025-10-14T21:37:00Z">
        <w:r w:rsidR="0074417E" w:rsidDel="00F67EDC">
          <w:delText xml:space="preserve"> </w:delText>
        </w:r>
      </w:del>
      <w:r w:rsidR="0074417E">
        <w:t>zapojených právnických osob</w:t>
      </w:r>
      <w:r>
        <w:t xml:space="preserve">, druh odpadu, katalogové číslo odpadu, název odpadu, množství odpadu, datum přijetí odpadu, název provozovatele sběrného dvora, podpis zástupce sběrného dvora, pouze však na vyžádání občana.  </w:t>
      </w:r>
    </w:p>
    <w:p w14:paraId="2593CB8D" w14:textId="410625F3" w:rsidR="0011560D" w:rsidRDefault="0011560D" w:rsidP="00636D02">
      <w:pPr>
        <w:pStyle w:val="Odstavecseseznamem"/>
        <w:numPr>
          <w:ilvl w:val="1"/>
          <w:numId w:val="10"/>
        </w:numPr>
        <w:jc w:val="both"/>
        <w:pPrChange w:id="162" w:author="Kateřina Kroupová" w:date="2025-10-14T23:32:00Z" w16du:dateUtc="2025-10-14T21:32:00Z">
          <w:pPr>
            <w:pStyle w:val="Odstavecseseznamem"/>
            <w:numPr>
              <w:ilvl w:val="1"/>
              <w:numId w:val="10"/>
            </w:numPr>
            <w:ind w:left="1080" w:hanging="360"/>
          </w:pPr>
        </w:pPrChange>
      </w:pPr>
      <w:r>
        <w:t>Zajištění dostatečného počtu a kapacity nádob (kontejnerů) pro příjem odpadů, a to i</w:t>
      </w:r>
      <w:del w:id="163" w:author="Kateřina Kroupová" w:date="2025-10-14T23:37:00Z" w16du:dateUtc="2025-10-14T21:37:00Z">
        <w:r w:rsidDel="00C8112D">
          <w:delText xml:space="preserve"> </w:delText>
        </w:r>
      </w:del>
      <w:ins w:id="164" w:author="Kateřina Kroupová" w:date="2025-10-14T23:37:00Z" w16du:dateUtc="2025-10-14T21:37:00Z">
        <w:r w:rsidR="00C8112D">
          <w:t> </w:t>
        </w:r>
      </w:ins>
      <w:r>
        <w:t xml:space="preserve">v provozní době o víkendu. </w:t>
      </w:r>
    </w:p>
    <w:p w14:paraId="05BCD4E8" w14:textId="77777777" w:rsidR="004F387C" w:rsidRDefault="0011560D" w:rsidP="00636D02">
      <w:pPr>
        <w:pStyle w:val="Odstavecseseznamem"/>
        <w:numPr>
          <w:ilvl w:val="0"/>
          <w:numId w:val="10"/>
        </w:numPr>
        <w:jc w:val="both"/>
        <w:pPrChange w:id="165" w:author="Kateřina Kroupová" w:date="2025-10-14T23:32:00Z" w16du:dateUtc="2025-10-14T21:32:00Z">
          <w:pPr>
            <w:pStyle w:val="Odstavecseseznamem"/>
            <w:numPr>
              <w:numId w:val="10"/>
            </w:numPr>
            <w:ind w:hanging="360"/>
          </w:pPr>
        </w:pPrChange>
      </w:pPr>
      <w:r>
        <w:t xml:space="preserve">Poskytovatel v rámci této služby umožní občanům města a městu předání odpadů skupiny 20 – Komunální odpady (odpady z domácností) včetně složek z odděleného sběru a odpadů ze zeleně do Sběrného dvora </w:t>
      </w:r>
      <w:r w:rsidR="006043BD">
        <w:t xml:space="preserve">na náklady </w:t>
      </w:r>
      <w:r w:rsidR="004F387C">
        <w:t>O</w:t>
      </w:r>
      <w:r w:rsidR="006043BD">
        <w:t>bjednatele</w:t>
      </w:r>
      <w:r>
        <w:t xml:space="preserve">. Podnikatelům zapojeným do systému odpadového hospodářství města Poskytovatel umožní </w:t>
      </w:r>
      <w:r w:rsidR="000D5076">
        <w:t xml:space="preserve">na náklady </w:t>
      </w:r>
      <w:r w:rsidR="004F387C">
        <w:t>O</w:t>
      </w:r>
      <w:r w:rsidR="000D5076">
        <w:t xml:space="preserve">bjednatele </w:t>
      </w:r>
      <w:r>
        <w:t xml:space="preserve">ukládání na sběrném dvoře pouze v rozsahu těch složek odpadů, které jsou zahrnuty ve smlouvě o zapojení do systému odpadového hospodářství města uzavřené s Objednatelem. </w:t>
      </w:r>
    </w:p>
    <w:p w14:paraId="514FB187" w14:textId="1CBDA317" w:rsidR="0011560D" w:rsidRPr="00B00BBE" w:rsidRDefault="0011560D" w:rsidP="00636D02">
      <w:pPr>
        <w:pStyle w:val="Odstavecseseznamem"/>
        <w:jc w:val="both"/>
        <w:pPrChange w:id="166" w:author="Kateřina Kroupová" w:date="2025-10-14T23:32:00Z" w16du:dateUtc="2025-10-14T21:32:00Z">
          <w:pPr>
            <w:pStyle w:val="Odstavecseseznamem"/>
          </w:pPr>
        </w:pPrChange>
      </w:pPr>
      <w:r w:rsidRPr="00B00BBE">
        <w:t xml:space="preserve">Přílohou </w:t>
      </w:r>
      <w:r w:rsidR="0074417E" w:rsidRPr="00B00BBE">
        <w:t xml:space="preserve">tohoto KL </w:t>
      </w:r>
      <w:r w:rsidRPr="00B00BBE">
        <w:t>soupis sml</w:t>
      </w:r>
      <w:r w:rsidR="00FC080C" w:rsidRPr="00B00BBE">
        <w:t xml:space="preserve">. </w:t>
      </w:r>
      <w:r w:rsidR="009E5BAA" w:rsidRPr="00B00BBE">
        <w:t>podnikatelů s</w:t>
      </w:r>
      <w:r w:rsidRPr="00B00BBE">
        <w:t> </w:t>
      </w:r>
      <w:r w:rsidR="00552177" w:rsidRPr="00B00BBE">
        <w:t>dohodnutými</w:t>
      </w:r>
      <w:r w:rsidRPr="00B00BBE">
        <w:t xml:space="preserve"> </w:t>
      </w:r>
      <w:r w:rsidR="00FC080C" w:rsidRPr="00B00BBE">
        <w:t xml:space="preserve">složkami </w:t>
      </w:r>
      <w:r w:rsidRPr="00B00BBE">
        <w:t>odpadů</w:t>
      </w:r>
      <w:r w:rsidR="00B00BBE" w:rsidRPr="00B00BBE">
        <w:t xml:space="preserve"> - příloha</w:t>
      </w:r>
      <w:r w:rsidR="004F387C" w:rsidRPr="00B00BBE">
        <w:t>.</w:t>
      </w:r>
    </w:p>
    <w:p w14:paraId="1AB2D211" w14:textId="2FD01646" w:rsidR="0011560D" w:rsidRDefault="0011560D" w:rsidP="00636D02">
      <w:pPr>
        <w:pStyle w:val="Odstavecseseznamem"/>
        <w:numPr>
          <w:ilvl w:val="0"/>
          <w:numId w:val="10"/>
        </w:numPr>
        <w:jc w:val="both"/>
        <w:pPrChange w:id="167" w:author="Kateřina Kroupová" w:date="2025-10-14T23:32:00Z" w16du:dateUtc="2025-10-14T21:32:00Z">
          <w:pPr>
            <w:pStyle w:val="Odstavecseseznamem"/>
            <w:numPr>
              <w:numId w:val="10"/>
            </w:numPr>
            <w:ind w:hanging="360"/>
          </w:pPr>
        </w:pPrChange>
      </w:pPr>
      <w:r>
        <w:t xml:space="preserve">Za účelem výše uvedeného Poskytovatel ověřuje u jednotlivých osob odkládajících na sběrném dvoře odpad, zda se jedná o osoby zapojené do obecního systému či nikoliv, a vede jejich </w:t>
      </w:r>
      <w:r>
        <w:lastRenderedPageBreak/>
        <w:t>evidenci</w:t>
      </w:r>
      <w:r w:rsidR="00131C52">
        <w:t>.</w:t>
      </w:r>
      <w:r>
        <w:t xml:space="preserve"> U </w:t>
      </w:r>
      <w:r w:rsidR="004F387C">
        <w:t>o</w:t>
      </w:r>
      <w:r>
        <w:t>sob zapojených do obecního systému na základě písemné smlouvy s</w:t>
      </w:r>
      <w:r w:rsidR="004F387C">
        <w:t> </w:t>
      </w:r>
      <w:r>
        <w:t>Objednatelem</w:t>
      </w:r>
      <w:r w:rsidR="004F387C">
        <w:t>,</w:t>
      </w:r>
      <w:r>
        <w:t xml:space="preserve"> Poskytovatel ověřuje, zda je rozsah odpadu odkládaný těmito osobami kryt jimi uzavřenými smlouvami o zapojení do obecního systému a tyto jsou tedy odpad oprávněny odložit na sběrném dvoře </w:t>
      </w:r>
      <w:r w:rsidR="004F387C">
        <w:t>na náklady Objednatele</w:t>
      </w:r>
      <w:r>
        <w:t>. Před ověřením, zda je dotčená osoba zapojena do obecního systému, nesmí Poskytovatel od takové osoby odpad přijmout. V</w:t>
      </w:r>
      <w:del w:id="168" w:author="Kateřina Kroupová" w:date="2025-10-14T23:38:00Z" w16du:dateUtc="2025-10-14T21:38:00Z">
        <w:r w:rsidDel="007D33EC">
          <w:delText xml:space="preserve"> </w:delText>
        </w:r>
      </w:del>
      <w:ins w:id="169" w:author="Kateřina Kroupová" w:date="2025-10-14T23:38:00Z" w16du:dateUtc="2025-10-14T21:38:00Z">
        <w:r w:rsidR="007D33EC">
          <w:t> </w:t>
        </w:r>
      </w:ins>
      <w:r>
        <w:t>případě, kdy osoba neprokáže, že jde o osobu zapojenou do obecního systému, musí Poskytovatel odpad od této osoby přijmout mimo systém odpadového hospodářství města.</w:t>
      </w:r>
    </w:p>
    <w:p w14:paraId="5B61E3BD" w14:textId="649E5FC6" w:rsidR="0011560D" w:rsidRPr="00552177" w:rsidRDefault="0011560D" w:rsidP="00636D02">
      <w:pPr>
        <w:pStyle w:val="Odstavecseseznamem"/>
        <w:numPr>
          <w:ilvl w:val="0"/>
          <w:numId w:val="10"/>
        </w:numPr>
        <w:jc w:val="both"/>
        <w:pPrChange w:id="170" w:author="Kateřina Kroupová" w:date="2025-10-14T23:32:00Z" w16du:dateUtc="2025-10-14T21:32:00Z">
          <w:pPr>
            <w:pStyle w:val="Odstavecseseznamem"/>
            <w:numPr>
              <w:numId w:val="10"/>
            </w:numPr>
            <w:ind w:hanging="360"/>
          </w:pPr>
        </w:pPrChange>
      </w:pPr>
      <w:r w:rsidRPr="00552177">
        <w:t xml:space="preserve">Doklady pro prokázání účasti v obecním systému předkládá osoba, která odpad na sběrném dvoře odkládá, přičemž Poskytovatel je povinen ověřit její zapojení do obecního systému vždy. </w:t>
      </w:r>
    </w:p>
    <w:p w14:paraId="1DE6032A" w14:textId="77777777" w:rsidR="0011560D" w:rsidRPr="00264A09" w:rsidRDefault="0011560D" w:rsidP="00636D02">
      <w:pPr>
        <w:pStyle w:val="Odstavecseseznamem"/>
        <w:numPr>
          <w:ilvl w:val="0"/>
          <w:numId w:val="10"/>
        </w:numPr>
        <w:jc w:val="both"/>
        <w:pPrChange w:id="171" w:author="Kateřina Kroupová" w:date="2025-10-14T23:32:00Z" w16du:dateUtc="2025-10-14T21:32:00Z">
          <w:pPr>
            <w:pStyle w:val="Odstavecseseznamem"/>
            <w:numPr>
              <w:numId w:val="10"/>
            </w:numPr>
            <w:ind w:hanging="360"/>
          </w:pPr>
        </w:pPrChange>
      </w:pPr>
      <w:r w:rsidRPr="00264A09">
        <w:t xml:space="preserve">Poskytovatel zároveň v rámci této Služby umožní odložení odpadů na sběrný dvůr také jednotlivým městským dodavatelům, kteří se prokáží potvrzením oprávněným zástupcem Objednatele. Přičemž Poskytovatel je povinen ověřit platnost potvrzení při ukládání odpadu vždy. </w:t>
      </w:r>
    </w:p>
    <w:p w14:paraId="290A706B" w14:textId="77777777" w:rsidR="0069317D" w:rsidRPr="00264A09" w:rsidRDefault="0011560D" w:rsidP="00636D02">
      <w:pPr>
        <w:pStyle w:val="Odstavecseseznamem"/>
        <w:numPr>
          <w:ilvl w:val="0"/>
          <w:numId w:val="10"/>
        </w:numPr>
        <w:jc w:val="both"/>
        <w:pPrChange w:id="172" w:author="Kateřina Kroupová" w:date="2025-10-14T23:32:00Z" w16du:dateUtc="2025-10-14T21:32:00Z">
          <w:pPr>
            <w:pStyle w:val="Odstavecseseznamem"/>
            <w:numPr>
              <w:numId w:val="10"/>
            </w:numPr>
            <w:ind w:hanging="360"/>
          </w:pPr>
        </w:pPrChange>
      </w:pPr>
      <w:r w:rsidRPr="00264A09">
        <w:t>Poskytovatel je povinen uzavřít smlouvy s Objednatelem ve vztahu ke kolektivním systémům sběru výrobků s ukončenou životností tak, aby mohl sběrný dvůr v rozsahu dle tohoto Katalogového listu sloužit jako místo zpětného odběru pro</w:t>
      </w:r>
      <w:r w:rsidR="00131C52" w:rsidRPr="00264A09">
        <w:t xml:space="preserve"> takové</w:t>
      </w:r>
      <w:r w:rsidRPr="00264A09">
        <w:t xml:space="preserve"> systémy. (včetně umístění odpovídajících kontejnerů, předpokládají-li to podmínky příslušného systému). Obsah těchto smluv bude sjednán tak, že odměna za zpětný odběr v rámci příslušných kolektivních systémů bude příjmem Poskytovatele.  </w:t>
      </w:r>
    </w:p>
    <w:p w14:paraId="278E7213" w14:textId="77777777" w:rsidR="00264A09" w:rsidRDefault="0074417E" w:rsidP="00636D02">
      <w:pPr>
        <w:spacing w:after="0"/>
        <w:ind w:left="708"/>
        <w:jc w:val="both"/>
        <w:pPrChange w:id="173" w:author="Kateřina Kroupová" w:date="2025-10-14T23:32:00Z" w16du:dateUtc="2025-10-14T21:32:00Z">
          <w:pPr>
            <w:spacing w:after="0"/>
            <w:ind w:left="708"/>
          </w:pPr>
        </w:pPrChange>
      </w:pPr>
      <w:r w:rsidRPr="00264A09">
        <w:t>Aktuální</w:t>
      </w:r>
      <w:r w:rsidR="0069317D" w:rsidRPr="00264A09">
        <w:t xml:space="preserve"> </w:t>
      </w:r>
      <w:r w:rsidRPr="00264A09">
        <w:t>partneři Objednatele pro zpětný odběr:</w:t>
      </w:r>
    </w:p>
    <w:p w14:paraId="0DE2C55C" w14:textId="62DA3C92" w:rsidR="00551EED" w:rsidRPr="00264A09" w:rsidRDefault="00551EED" w:rsidP="00636D02">
      <w:pPr>
        <w:pStyle w:val="Odstavecseseznamem"/>
        <w:numPr>
          <w:ilvl w:val="0"/>
          <w:numId w:val="9"/>
        </w:numPr>
        <w:spacing w:after="0"/>
        <w:ind w:left="1428"/>
        <w:jc w:val="both"/>
        <w:pPrChange w:id="174" w:author="Kateřina Kroupová" w:date="2025-10-14T23:32:00Z" w16du:dateUtc="2025-10-14T21:32:00Z">
          <w:pPr>
            <w:pStyle w:val="Odstavecseseznamem"/>
            <w:numPr>
              <w:numId w:val="9"/>
            </w:numPr>
            <w:spacing w:after="0"/>
            <w:ind w:left="1428" w:hanging="360"/>
          </w:pPr>
        </w:pPrChange>
      </w:pPr>
      <w:r w:rsidRPr="00264A09">
        <w:t xml:space="preserve">ASEKOL </w:t>
      </w:r>
    </w:p>
    <w:p w14:paraId="5FFA7E19" w14:textId="09D90945" w:rsidR="00551EED" w:rsidRPr="00264A09" w:rsidRDefault="00551EED" w:rsidP="00636D02">
      <w:pPr>
        <w:pStyle w:val="Odstavecseseznamem"/>
        <w:numPr>
          <w:ilvl w:val="0"/>
          <w:numId w:val="9"/>
        </w:numPr>
        <w:spacing w:after="0"/>
        <w:ind w:left="1428"/>
        <w:jc w:val="both"/>
        <w:pPrChange w:id="175" w:author="Kateřina Kroupová" w:date="2025-10-14T23:32:00Z" w16du:dateUtc="2025-10-14T21:32:00Z">
          <w:pPr>
            <w:pStyle w:val="Odstavecseseznamem"/>
            <w:numPr>
              <w:numId w:val="9"/>
            </w:numPr>
            <w:spacing w:after="0"/>
            <w:ind w:left="1428" w:hanging="360"/>
          </w:pPr>
        </w:pPrChange>
      </w:pPr>
      <w:r w:rsidRPr="00264A09">
        <w:t>ELEKTROWIN</w:t>
      </w:r>
    </w:p>
    <w:p w14:paraId="23381C03" w14:textId="718F3810" w:rsidR="0069317D" w:rsidRPr="00264A09" w:rsidRDefault="00551EED" w:rsidP="00636D02">
      <w:pPr>
        <w:pStyle w:val="Odstavecseseznamem"/>
        <w:numPr>
          <w:ilvl w:val="0"/>
          <w:numId w:val="9"/>
        </w:numPr>
        <w:spacing w:after="0"/>
        <w:ind w:left="1428"/>
        <w:jc w:val="both"/>
        <w:pPrChange w:id="176" w:author="Kateřina Kroupová" w:date="2025-10-14T23:32:00Z" w16du:dateUtc="2025-10-14T21:32:00Z">
          <w:pPr>
            <w:pStyle w:val="Odstavecseseznamem"/>
            <w:numPr>
              <w:numId w:val="9"/>
            </w:numPr>
            <w:spacing w:after="0"/>
            <w:ind w:left="1428" w:hanging="360"/>
          </w:pPr>
        </w:pPrChange>
      </w:pPr>
      <w:r w:rsidRPr="00264A09">
        <w:t>E</w:t>
      </w:r>
      <w:r w:rsidR="0069317D" w:rsidRPr="00264A09">
        <w:t>kolamp</w:t>
      </w:r>
    </w:p>
    <w:p w14:paraId="7D2301E6" w14:textId="1877267B" w:rsidR="0011560D" w:rsidRDefault="0069317D" w:rsidP="00636D02">
      <w:pPr>
        <w:pStyle w:val="Odstavecseseznamem"/>
        <w:numPr>
          <w:ilvl w:val="0"/>
          <w:numId w:val="9"/>
        </w:numPr>
        <w:spacing w:after="0"/>
        <w:ind w:left="1428"/>
        <w:jc w:val="both"/>
        <w:pPrChange w:id="177" w:author="Kateřina Kroupová" w:date="2025-10-14T23:32:00Z" w16du:dateUtc="2025-10-14T21:32:00Z">
          <w:pPr>
            <w:pStyle w:val="Odstavecseseznamem"/>
            <w:numPr>
              <w:numId w:val="9"/>
            </w:numPr>
            <w:spacing w:after="0"/>
            <w:ind w:left="1428" w:hanging="360"/>
          </w:pPr>
        </w:pPrChange>
      </w:pPr>
      <w:r w:rsidRPr="00264A09">
        <w:t>Ecobat</w:t>
      </w:r>
    </w:p>
    <w:p w14:paraId="5DFF03DB" w14:textId="77777777" w:rsidR="00264A09" w:rsidRPr="00264A09" w:rsidRDefault="00264A09" w:rsidP="00636D02">
      <w:pPr>
        <w:pStyle w:val="Odstavecseseznamem"/>
        <w:jc w:val="both"/>
        <w:pPrChange w:id="178" w:author="Kateřina Kroupová" w:date="2025-10-14T23:32:00Z" w16du:dateUtc="2025-10-14T21:32:00Z">
          <w:pPr>
            <w:pStyle w:val="Odstavecseseznamem"/>
          </w:pPr>
        </w:pPrChange>
      </w:pPr>
    </w:p>
    <w:p w14:paraId="00925A9B" w14:textId="2C8E1662" w:rsidR="0011560D" w:rsidRDefault="0011560D" w:rsidP="00636D02">
      <w:pPr>
        <w:pStyle w:val="Odstavecseseznamem"/>
        <w:numPr>
          <w:ilvl w:val="0"/>
          <w:numId w:val="35"/>
        </w:numPr>
        <w:jc w:val="both"/>
        <w:pPrChange w:id="179" w:author="Kateřina Kroupová" w:date="2025-10-14T23:32:00Z" w16du:dateUtc="2025-10-14T21:32:00Z">
          <w:pPr>
            <w:pStyle w:val="Odstavecseseznamem"/>
            <w:numPr>
              <w:numId w:val="35"/>
            </w:numPr>
            <w:ind w:hanging="360"/>
          </w:pPr>
        </w:pPrChange>
      </w:pPr>
      <w:r>
        <w:t xml:space="preserve">Poskytovatel je plně odpovědný za způsob využití či odstranění převzatého odpadu v souladu s platnou legislativou. Soulad využití či odstranění převzatého odpadu s platnou legislativou je Poskytovatel povinen doložit doklady, které je pro tyto účely Poskytovatel povinen uchovávat v rozsahu vyplývajícím z příslušných právních předpisů po dobu </w:t>
      </w:r>
      <w:r w:rsidR="000D5076">
        <w:t xml:space="preserve">5 </w:t>
      </w:r>
      <w:r>
        <w:t xml:space="preserve">let od předání převzatého odpadu k dalšímu využití či odstranění. Povinnost uchovávat doklady dle předchozí věty je zachována i poté, co jinak tato Smlouva pozbyde účinnosti. </w:t>
      </w:r>
    </w:p>
    <w:p w14:paraId="1D2CD210" w14:textId="54E2EA35" w:rsidR="0011560D" w:rsidRDefault="0011560D" w:rsidP="00636D02">
      <w:pPr>
        <w:pStyle w:val="Odstavecseseznamem"/>
        <w:numPr>
          <w:ilvl w:val="0"/>
          <w:numId w:val="35"/>
        </w:numPr>
        <w:jc w:val="both"/>
        <w:pPrChange w:id="180" w:author="Kateřina Kroupová" w:date="2025-10-14T23:32:00Z" w16du:dateUtc="2025-10-14T21:32:00Z">
          <w:pPr>
            <w:pStyle w:val="Odstavecseseznamem"/>
            <w:numPr>
              <w:numId w:val="35"/>
            </w:numPr>
            <w:ind w:hanging="360"/>
          </w:pPr>
        </w:pPrChange>
      </w:pPr>
      <w:r>
        <w:t>Poskytovatel je povinen poskytovat Objednateli veškeré informace nebo doklady, tedy zejména údaje z evidence odpadů ve smyslu platné legislativy, vedené v souvislosti s</w:t>
      </w:r>
      <w:del w:id="181" w:author="Kateřina Kroupová" w:date="2025-10-14T23:38:00Z" w16du:dateUtc="2025-10-14T21:38:00Z">
        <w:r w:rsidDel="007D33EC">
          <w:delText xml:space="preserve"> </w:delText>
        </w:r>
      </w:del>
      <w:ins w:id="182" w:author="Kateřina Kroupová" w:date="2025-10-14T23:38:00Z" w16du:dateUtc="2025-10-14T21:38:00Z">
        <w:r w:rsidR="007D33EC">
          <w:t> </w:t>
        </w:r>
      </w:ins>
      <w:r>
        <w:t xml:space="preserve">poskytováním Služeb dle tohoto Katalogového listu, doklady o předání odpadu k využití či odstranění, videozáznamy pořízené dle tohoto Katalogového listu apod. do 48 hodin po jejich písemném vyžádání Objednatelem. </w:t>
      </w:r>
    </w:p>
    <w:p w14:paraId="5D5807AC" w14:textId="77777777" w:rsidR="0011560D" w:rsidRDefault="0011560D" w:rsidP="00636D02">
      <w:pPr>
        <w:pStyle w:val="Odstavecseseznamem"/>
        <w:numPr>
          <w:ilvl w:val="0"/>
          <w:numId w:val="35"/>
        </w:numPr>
        <w:jc w:val="both"/>
        <w:pPrChange w:id="183" w:author="Kateřina Kroupová" w:date="2025-10-14T23:32:00Z" w16du:dateUtc="2025-10-14T21:32:00Z">
          <w:pPr>
            <w:pStyle w:val="Odstavecseseznamem"/>
            <w:numPr>
              <w:numId w:val="35"/>
            </w:numPr>
            <w:ind w:hanging="360"/>
          </w:pPr>
        </w:pPrChange>
      </w:pPr>
      <w:r>
        <w:t xml:space="preserve">Poskytovatel je povinen nahlásit Objednateli všechny nedostatky zjištěné při poskytování Služby dle tohoto Katalogového listu, vč. jejich specifikace. </w:t>
      </w:r>
    </w:p>
    <w:p w14:paraId="72C1D5B0" w14:textId="34C1FA28" w:rsidR="00993607" w:rsidRPr="001043F7" w:rsidRDefault="0011560D" w:rsidP="00636D02">
      <w:pPr>
        <w:pStyle w:val="Odstavecseseznamem"/>
        <w:numPr>
          <w:ilvl w:val="0"/>
          <w:numId w:val="35"/>
        </w:numPr>
        <w:jc w:val="both"/>
        <w:pPrChange w:id="184" w:author="Kateřina Kroupová" w:date="2025-10-14T23:32:00Z" w16du:dateUtc="2025-10-14T21:32:00Z">
          <w:pPr>
            <w:pStyle w:val="Odstavecseseznamem"/>
            <w:numPr>
              <w:numId w:val="35"/>
            </w:numPr>
            <w:ind w:hanging="360"/>
          </w:pPr>
        </w:pPrChange>
      </w:pPr>
      <w:r>
        <w:t xml:space="preserve">Poskytovatel je povinen zahájit poskytování Služeb </w:t>
      </w:r>
      <w:r w:rsidR="00424613">
        <w:t xml:space="preserve">– provoz sběrného dvora </w:t>
      </w:r>
      <w:r w:rsidR="00424613" w:rsidRPr="001043F7">
        <w:t xml:space="preserve">do 7 km od centra Žďáru nad Sázavou (nám. Republiky) </w:t>
      </w:r>
      <w:r>
        <w:t xml:space="preserve">dle tohoto Katalogového listu </w:t>
      </w:r>
      <w:r w:rsidR="001B7BF0">
        <w:t xml:space="preserve">nejdéle do 24 </w:t>
      </w:r>
      <w:r w:rsidR="001B7BF0" w:rsidRPr="001043F7">
        <w:t>měsíců od podpisu a platnosti smlouvy, nebodnou-li se strany jinak</w:t>
      </w:r>
      <w:r w:rsidR="001B7BF0">
        <w:t xml:space="preserve">. </w:t>
      </w:r>
      <w:r>
        <w:t>V této souvislosti Poskytovatel prohlašuje, že před podáním nabídky na uzavření Smlouvy pečlivě zvážil veškeré okolnosti mající vliv na jeho schopnost dostát této povinnosti</w:t>
      </w:r>
      <w:r w:rsidR="00B9077B" w:rsidRPr="001043F7">
        <w:t xml:space="preserve">. </w:t>
      </w:r>
    </w:p>
    <w:p w14:paraId="63217420" w14:textId="46AD7626" w:rsidR="00B54520" w:rsidRDefault="00B54520" w:rsidP="00636D02">
      <w:pPr>
        <w:pStyle w:val="Odstavecseseznamem"/>
        <w:numPr>
          <w:ilvl w:val="0"/>
          <w:numId w:val="35"/>
        </w:numPr>
        <w:jc w:val="both"/>
        <w:pPrChange w:id="185" w:author="Kateřina Kroupová" w:date="2025-10-14T23:32:00Z" w16du:dateUtc="2025-10-14T21:32:00Z">
          <w:pPr>
            <w:pStyle w:val="Odstavecseseznamem"/>
            <w:numPr>
              <w:numId w:val="35"/>
            </w:numPr>
            <w:ind w:hanging="360"/>
          </w:pPr>
        </w:pPrChange>
      </w:pPr>
      <w:r w:rsidRPr="00B54520">
        <w:t>Poskytovatel je povinen zajistit materiálové či energetické využití odpadů, v souladu s platnou legislativou. Zajištěním materiálového či energetického využití odpadů se rozumí reálné předání odpadů zařízení k tomu určenému</w:t>
      </w:r>
      <w:r w:rsidR="00AC0E93">
        <w:t>.</w:t>
      </w:r>
    </w:p>
    <w:p w14:paraId="4BED386E" w14:textId="77777777" w:rsidR="00AC0E93" w:rsidRPr="00513E82" w:rsidRDefault="00AC0E93" w:rsidP="00636D02">
      <w:pPr>
        <w:ind w:left="360"/>
        <w:jc w:val="both"/>
        <w:pPrChange w:id="186" w:author="Kateřina Kroupová" w:date="2025-10-14T23:32:00Z" w16du:dateUtc="2025-10-14T21:32:00Z">
          <w:pPr>
            <w:ind w:left="360"/>
          </w:pPr>
        </w:pPrChange>
      </w:pPr>
    </w:p>
    <w:p w14:paraId="4E8FC389" w14:textId="7C4D4A70" w:rsidR="005F3E4F" w:rsidRDefault="005F3E4F" w:rsidP="00636D02">
      <w:pPr>
        <w:spacing w:after="0"/>
        <w:jc w:val="both"/>
        <w:pPrChange w:id="187" w:author="Kateřina Kroupová" w:date="2025-10-14T23:32:00Z" w16du:dateUtc="2025-10-14T21:32:00Z">
          <w:pPr>
            <w:spacing w:after="0"/>
          </w:pPr>
        </w:pPrChange>
      </w:pPr>
    </w:p>
    <w:p w14:paraId="1C369469" w14:textId="0CC618C8" w:rsidR="005F3E4F" w:rsidRDefault="005F3E4F" w:rsidP="00636D02">
      <w:pPr>
        <w:spacing w:after="0"/>
        <w:jc w:val="both"/>
        <w:rPr>
          <w:b/>
          <w:bCs/>
        </w:rPr>
        <w:pPrChange w:id="188" w:author="Kateřina Kroupová" w:date="2025-10-14T23:32:00Z" w16du:dateUtc="2025-10-14T21:32:00Z">
          <w:pPr>
            <w:spacing w:after="0"/>
          </w:pPr>
        </w:pPrChange>
      </w:pPr>
      <w:r w:rsidRPr="000025FD">
        <w:rPr>
          <w:b/>
          <w:bCs/>
        </w:rPr>
        <w:t xml:space="preserve">Místo plnění </w:t>
      </w:r>
      <w:r>
        <w:rPr>
          <w:b/>
          <w:bCs/>
        </w:rPr>
        <w:t xml:space="preserve">a přehled požadovaných druhů odpadů přijímaných na sběrném dvoře </w:t>
      </w:r>
    </w:p>
    <w:p w14:paraId="15E70D78" w14:textId="1C8C852F" w:rsidR="00D84996" w:rsidRDefault="005F3E4F" w:rsidP="00636D02">
      <w:pPr>
        <w:spacing w:after="0"/>
        <w:jc w:val="both"/>
        <w:rPr>
          <w:i/>
          <w:iCs/>
          <w:color w:val="FF0000"/>
        </w:rPr>
        <w:pPrChange w:id="189" w:author="Kateřina Kroupová" w:date="2025-10-14T23:32:00Z" w16du:dateUtc="2025-10-14T21:32:00Z">
          <w:pPr>
            <w:spacing w:after="0"/>
          </w:pPr>
        </w:pPrChange>
      </w:pPr>
      <w:r>
        <w:t xml:space="preserve">Místo plnění – </w:t>
      </w:r>
      <w:r w:rsidRPr="005F3E4F">
        <w:rPr>
          <w:highlight w:val="yellow"/>
        </w:rPr>
        <w:t>doplní poskytovatel</w:t>
      </w:r>
      <w:r>
        <w:t xml:space="preserve"> </w:t>
      </w:r>
      <w:r w:rsidR="00B9077B">
        <w:t xml:space="preserve"> </w:t>
      </w:r>
      <w:r w:rsidR="00B9077B" w:rsidRPr="00513E82">
        <w:rPr>
          <w:i/>
          <w:iCs/>
          <w:color w:val="FF0000"/>
        </w:rPr>
        <w:t xml:space="preserve">- sběrný důr musí být </w:t>
      </w:r>
      <w:r w:rsidR="00B42E99" w:rsidRPr="00513E82">
        <w:rPr>
          <w:i/>
          <w:iCs/>
          <w:color w:val="FF0000"/>
        </w:rPr>
        <w:t>do 7 km od centra Žďáru nad Sázavou (nám. Republiky)</w:t>
      </w:r>
    </w:p>
    <w:p w14:paraId="55DE18EA" w14:textId="77777777" w:rsidR="00D84996" w:rsidRDefault="00D84996" w:rsidP="00636D02">
      <w:pPr>
        <w:jc w:val="both"/>
        <w:rPr>
          <w:i/>
          <w:iCs/>
          <w:color w:val="FF0000"/>
        </w:rPr>
        <w:pPrChange w:id="190" w:author="Kateřina Kroupová" w:date="2025-10-14T23:32:00Z" w16du:dateUtc="2025-10-14T21:32:00Z">
          <w:pPr/>
        </w:pPrChange>
      </w:pPr>
      <w:r>
        <w:rPr>
          <w:i/>
          <w:iCs/>
          <w:color w:val="FF0000"/>
        </w:rPr>
        <w:br w:type="page"/>
      </w:r>
    </w:p>
    <w:p w14:paraId="16E64FB5" w14:textId="77777777" w:rsidR="00804565" w:rsidRPr="00513E82" w:rsidRDefault="00804565" w:rsidP="00636D02">
      <w:pPr>
        <w:spacing w:after="0"/>
        <w:jc w:val="both"/>
        <w:rPr>
          <w:i/>
          <w:iCs/>
          <w:color w:val="FF0000"/>
        </w:rPr>
        <w:pPrChange w:id="191" w:author="Kateřina Kroupová" w:date="2025-10-14T23:32:00Z" w16du:dateUtc="2025-10-14T21:32:00Z">
          <w:pPr>
            <w:spacing w:after="0"/>
          </w:pPr>
        </w:pPrChange>
      </w:pPr>
    </w:p>
    <w:p w14:paraId="7EEBF84B" w14:textId="77777777" w:rsidR="00804565" w:rsidRDefault="00804565" w:rsidP="00636D02">
      <w:pPr>
        <w:spacing w:after="0"/>
        <w:jc w:val="both"/>
        <w:pPrChange w:id="192" w:author="Kateřina Kroupová" w:date="2025-10-14T23:32:00Z" w16du:dateUtc="2025-10-14T21:32:00Z">
          <w:pPr>
            <w:spacing w:after="0"/>
          </w:pPr>
        </w:pPrChange>
      </w:pPr>
    </w:p>
    <w:p w14:paraId="2E4C0D36" w14:textId="1778547E" w:rsidR="005F3E4F" w:rsidRDefault="005F3E4F" w:rsidP="00636D02">
      <w:pPr>
        <w:spacing w:after="0"/>
        <w:jc w:val="both"/>
        <w:rPr>
          <w:b/>
          <w:bCs/>
        </w:rPr>
        <w:pPrChange w:id="193" w:author="Kateřina Kroupová" w:date="2025-10-14T23:32:00Z" w16du:dateUtc="2025-10-14T21:32:00Z">
          <w:pPr>
            <w:spacing w:after="0"/>
            <w:jc w:val="center"/>
          </w:pPr>
        </w:pPrChange>
      </w:pPr>
      <w:r w:rsidRPr="00B67276">
        <w:rPr>
          <w:b/>
          <w:bCs/>
        </w:rPr>
        <w:t xml:space="preserve">KATALOGOVÝ LIST </w:t>
      </w:r>
      <w:r w:rsidR="008D485C">
        <w:rPr>
          <w:b/>
          <w:bCs/>
        </w:rPr>
        <w:t>4</w:t>
      </w:r>
      <w:r w:rsidRPr="00B67276">
        <w:rPr>
          <w:b/>
          <w:bCs/>
        </w:rPr>
        <w:t xml:space="preserve"> – </w:t>
      </w:r>
      <w:r>
        <w:rPr>
          <w:b/>
          <w:bCs/>
        </w:rPr>
        <w:t xml:space="preserve">ODPAD ZE ZELENĚ </w:t>
      </w:r>
    </w:p>
    <w:p w14:paraId="332311BF" w14:textId="22F6AD67" w:rsidR="005F3E4F" w:rsidRDefault="00472FAA" w:rsidP="00636D02">
      <w:pPr>
        <w:spacing w:after="0"/>
        <w:jc w:val="both"/>
        <w:rPr>
          <w:b/>
          <w:bCs/>
        </w:rPr>
        <w:pPrChange w:id="194" w:author="Kateřina Kroupová" w:date="2025-10-14T23:32:00Z" w16du:dateUtc="2025-10-14T21:32:00Z">
          <w:pPr>
            <w:spacing w:after="0"/>
          </w:pPr>
        </w:pPrChange>
      </w:pPr>
      <w:r>
        <w:rPr>
          <w:b/>
          <w:bCs/>
        </w:rPr>
        <w:t>POPIS SLUŽBY</w:t>
      </w:r>
    </w:p>
    <w:p w14:paraId="2DDA65DA" w14:textId="77777777" w:rsidR="005F3E4F" w:rsidRDefault="005F3E4F" w:rsidP="00636D02">
      <w:pPr>
        <w:spacing w:after="0"/>
        <w:jc w:val="both"/>
        <w:pPrChange w:id="195" w:author="Kateřina Kroupová" w:date="2025-10-14T23:32:00Z" w16du:dateUtc="2025-10-14T21:32:00Z">
          <w:pPr>
            <w:spacing w:after="0"/>
          </w:pPr>
        </w:pPrChange>
      </w:pPr>
      <w:r>
        <w:t>Služba zahrnuje:</w:t>
      </w:r>
    </w:p>
    <w:p w14:paraId="65B143E1" w14:textId="718F3DC7" w:rsidR="005F3E4F" w:rsidRDefault="005F3E4F" w:rsidP="00636D02">
      <w:pPr>
        <w:spacing w:after="0"/>
        <w:jc w:val="both"/>
        <w:pPrChange w:id="196" w:author="Kateřina Kroupová" w:date="2025-10-14T23:32:00Z" w16du:dateUtc="2025-10-14T21:32:00Z">
          <w:pPr>
            <w:spacing w:after="0"/>
          </w:pPr>
        </w:pPrChange>
      </w:pPr>
      <w:r w:rsidRPr="00A65B2E">
        <w:t>Služba zahrnuje celoplošný sběr a přepravu (svoz) biologicky rozložitelného komunálního odpadu (dále jen „BRKO) a jeho odvoz na místa dalšího využití (20 02 01)</w:t>
      </w:r>
      <w:r w:rsidR="00357B7F">
        <w:t>, další využití</w:t>
      </w:r>
      <w:r w:rsidRPr="00A65B2E">
        <w:t>.</w:t>
      </w:r>
      <w:r>
        <w:t xml:space="preserve"> </w:t>
      </w:r>
    </w:p>
    <w:p w14:paraId="5C85EC79" w14:textId="5DF70499" w:rsidR="005F3E4F" w:rsidRDefault="00FC080C" w:rsidP="00636D02">
      <w:pPr>
        <w:spacing w:after="0"/>
        <w:jc w:val="both"/>
        <w:pPrChange w:id="197" w:author="Kateřina Kroupová" w:date="2025-10-14T23:32:00Z" w16du:dateUtc="2025-10-14T21:32:00Z">
          <w:pPr>
            <w:spacing w:after="0"/>
          </w:pPr>
        </w:pPrChange>
      </w:pPr>
      <w:r>
        <w:t xml:space="preserve">Nádoby </w:t>
      </w:r>
      <w:r w:rsidR="00F766F8">
        <w:t xml:space="preserve">na BRKO </w:t>
      </w:r>
      <w:r>
        <w:t xml:space="preserve">jsou ve vlastnictví občanů a zčásti ve vlastnictví města, podléhají </w:t>
      </w:r>
      <w:r w:rsidR="008D485C">
        <w:t xml:space="preserve">digitální i fyzické (městské nálepky) </w:t>
      </w:r>
      <w:r>
        <w:t xml:space="preserve">pasportizaci. </w:t>
      </w:r>
      <w:r w:rsidR="005F3E4F">
        <w:t xml:space="preserve">Dle tohoto Katalogového listu bude prováděn jak pravidelný, tak mimořádný sběr, svoz a doprava BRKO k jeho dalšímu využití. V rámci Služeb dle tohoto Katalogového listu je dále </w:t>
      </w:r>
      <w:r w:rsidR="00357B7F">
        <w:t xml:space="preserve">zajištěno </w:t>
      </w:r>
      <w:r w:rsidR="00AF1F0A" w:rsidRPr="00357B7F">
        <w:t>využití odpadu ze zeleně</w:t>
      </w:r>
      <w:r w:rsidR="00357B7F">
        <w:t>.</w:t>
      </w:r>
    </w:p>
    <w:p w14:paraId="61092C54" w14:textId="2147FA2F" w:rsidR="00AF1F0A" w:rsidRPr="009C246E" w:rsidRDefault="005D65DD" w:rsidP="00636D02">
      <w:pPr>
        <w:spacing w:after="0"/>
        <w:jc w:val="both"/>
        <w:pPrChange w:id="198" w:author="Kateřina Kroupová" w:date="2025-10-14T23:32:00Z" w16du:dateUtc="2025-10-14T21:32:00Z">
          <w:pPr>
            <w:spacing w:after="0"/>
          </w:pPr>
        </w:pPrChange>
      </w:pPr>
      <w:r w:rsidRPr="00D95FA4">
        <w:t xml:space="preserve">Služba zahrnuje také sběr a svoz BRKO z velkoobjemových kontejnerů </w:t>
      </w:r>
      <w:r w:rsidR="004749A1" w:rsidRPr="00D95FA4">
        <w:t xml:space="preserve">(VOK) </w:t>
      </w:r>
      <w:r w:rsidRPr="00D95FA4">
        <w:t>přistavených na území města</w:t>
      </w:r>
      <w:r w:rsidR="00822E32">
        <w:t xml:space="preserve"> a </w:t>
      </w:r>
      <w:r>
        <w:t xml:space="preserve">pronájem </w:t>
      </w:r>
      <w:r w:rsidR="004749A1">
        <w:t>aktuálně 5 ks VOK</w:t>
      </w:r>
      <w:r w:rsidR="001B7609">
        <w:t xml:space="preserve">, další VOK jsou v majetku Objednatele </w:t>
      </w:r>
      <w:r w:rsidR="00822E32">
        <w:t xml:space="preserve">. </w:t>
      </w:r>
      <w:r w:rsidR="004749A1">
        <w:t xml:space="preserve"> </w:t>
      </w:r>
    </w:p>
    <w:p w14:paraId="6FC83561" w14:textId="77777777" w:rsidR="00357B7F" w:rsidRDefault="00357B7F" w:rsidP="00636D02">
      <w:pPr>
        <w:spacing w:after="0"/>
        <w:jc w:val="both"/>
        <w:pPrChange w:id="199" w:author="Kateřina Kroupová" w:date="2025-10-14T23:32:00Z" w16du:dateUtc="2025-10-14T21:32:00Z">
          <w:pPr>
            <w:spacing w:after="0"/>
          </w:pPr>
        </w:pPrChange>
      </w:pPr>
    </w:p>
    <w:p w14:paraId="51195A49" w14:textId="7432C552" w:rsidR="00AF1F0A" w:rsidRDefault="00357B7F" w:rsidP="00636D02">
      <w:pPr>
        <w:spacing w:after="0"/>
        <w:jc w:val="both"/>
        <w:pPrChange w:id="200" w:author="Kateřina Kroupová" w:date="2025-10-14T23:32:00Z" w16du:dateUtc="2025-10-14T21:32:00Z">
          <w:pPr>
            <w:spacing w:after="0"/>
          </w:pPr>
        </w:pPrChange>
      </w:pPr>
      <w:r w:rsidRPr="00A76C65">
        <w:t>Orientační umístění nádob</w:t>
      </w:r>
      <w:r w:rsidR="00F766F8" w:rsidRPr="00A76C65">
        <w:t xml:space="preserve"> na sběr BRKO</w:t>
      </w:r>
      <w:r w:rsidRPr="00A76C65">
        <w:t xml:space="preserve"> je uvedeno </w:t>
      </w:r>
      <w:r w:rsidR="00F766F8" w:rsidRPr="00A76C65">
        <w:t xml:space="preserve">na </w:t>
      </w:r>
      <w:r w:rsidR="00A76C65" w:rsidRPr="00A76C65">
        <w:t>viz příloha</w:t>
      </w:r>
      <w:r w:rsidR="008D485C" w:rsidRPr="00A76C65">
        <w:t>.</w:t>
      </w:r>
      <w:r>
        <w:t xml:space="preserve"> </w:t>
      </w:r>
    </w:p>
    <w:p w14:paraId="112C277B" w14:textId="74875A0B" w:rsidR="003B4F84" w:rsidRDefault="003B4F84" w:rsidP="00636D02">
      <w:pPr>
        <w:spacing w:after="0"/>
        <w:jc w:val="both"/>
        <w:pPrChange w:id="201" w:author="Kateřina Kroupová" w:date="2025-10-14T23:32:00Z" w16du:dateUtc="2025-10-14T21:32:00Z">
          <w:pPr>
            <w:spacing w:after="0"/>
          </w:pPr>
        </w:pPrChange>
      </w:pPr>
    </w:p>
    <w:p w14:paraId="29FC99BB" w14:textId="5FFC0B6D" w:rsidR="00894A79" w:rsidRDefault="00894A79" w:rsidP="00636D02">
      <w:pPr>
        <w:jc w:val="both"/>
        <w:pPrChange w:id="202" w:author="Kateřina Kroupová" w:date="2025-10-14T23:32:00Z" w16du:dateUtc="2025-10-14T21:32:00Z">
          <w:pPr/>
        </w:pPrChange>
      </w:pPr>
      <w:r>
        <w:t>Sběr BRKO</w:t>
      </w:r>
      <w:r w:rsidR="00F46E31">
        <w:t xml:space="preserve"> bude zajištěn i formou svozů</w:t>
      </w:r>
      <w:r>
        <w:t xml:space="preserve"> dle potřeb Objednatele::</w:t>
      </w:r>
    </w:p>
    <w:p w14:paraId="5AA25886" w14:textId="7FB1EC63" w:rsidR="00894A79" w:rsidRDefault="00894A79" w:rsidP="00636D02">
      <w:pPr>
        <w:pStyle w:val="Odstavecseseznamem"/>
        <w:numPr>
          <w:ilvl w:val="0"/>
          <w:numId w:val="41"/>
        </w:numPr>
        <w:jc w:val="both"/>
        <w:pPrChange w:id="203" w:author="Kateřina Kroupová" w:date="2025-10-14T23:32:00Z" w16du:dateUtc="2025-10-14T21:32:00Z">
          <w:pPr>
            <w:pStyle w:val="Odstavecseseznamem"/>
            <w:numPr>
              <w:numId w:val="41"/>
            </w:numPr>
            <w:ind w:hanging="360"/>
          </w:pPr>
        </w:pPrChange>
      </w:pPr>
      <w:r>
        <w:t xml:space="preserve">v rozsahu určeném na základě </w:t>
      </w:r>
      <w:r w:rsidRPr="001B7609">
        <w:t>Objednávek</w:t>
      </w:r>
      <w:r>
        <w:t>,</w:t>
      </w:r>
      <w:r w:rsidRPr="001B7609">
        <w:t xml:space="preserve"> které budou učiněny maximálně 2x ročně ze zastávek nebo míst určených Objednatelem.</w:t>
      </w:r>
      <w:r>
        <w:t xml:space="preserve"> </w:t>
      </w:r>
      <w:r w:rsidRPr="00F766F8">
        <w:t xml:space="preserve">Soupis </w:t>
      </w:r>
      <w:r>
        <w:t>30</w:t>
      </w:r>
      <w:r w:rsidRPr="00F766F8">
        <w:t xml:space="preserve"> stávajících zastávek (případně v digitálním pasportu</w:t>
      </w:r>
      <w:r w:rsidRPr="00B00BBE">
        <w:t>) a orientační rozpis jejich svozu je přílohou, jedná se</w:t>
      </w:r>
      <w:r>
        <w:t xml:space="preserve"> v současnosti o </w:t>
      </w:r>
      <w:r w:rsidRPr="00F766F8">
        <w:t xml:space="preserve">jarní a podzimní úklid (zveřejňováno </w:t>
      </w:r>
      <w:r>
        <w:t xml:space="preserve">na webu města </w:t>
      </w:r>
      <w:r w:rsidRPr="00F766F8">
        <w:t>pouze dočasně).</w:t>
      </w:r>
      <w:r>
        <w:t xml:space="preserve">  </w:t>
      </w:r>
    </w:p>
    <w:p w14:paraId="212AF25C" w14:textId="1E65BEDB" w:rsidR="00894A79" w:rsidRDefault="00894A79" w:rsidP="00636D02">
      <w:pPr>
        <w:pStyle w:val="Odstavecseseznamem"/>
        <w:numPr>
          <w:ilvl w:val="0"/>
          <w:numId w:val="41"/>
        </w:numPr>
        <w:jc w:val="both"/>
        <w:pPrChange w:id="204" w:author="Kateřina Kroupová" w:date="2025-10-14T23:32:00Z" w16du:dateUtc="2025-10-14T21:32:00Z">
          <w:pPr>
            <w:pStyle w:val="Odstavecseseznamem"/>
            <w:numPr>
              <w:numId w:val="41"/>
            </w:numPr>
            <w:ind w:hanging="360"/>
          </w:pPr>
        </w:pPrChange>
      </w:pPr>
      <w:r>
        <w:t>z chatové oblasti Krejdy – 3 stanoviště VOK přistavené Poskytovatelem vždy 1. sobotu v měsíci období duben až říjen (případně listopad)</w:t>
      </w:r>
      <w:r w:rsidR="004F282D">
        <w:t>,</w:t>
      </w:r>
      <w:r>
        <w:t xml:space="preserve"> umístění je uveřejněno na webu města</w:t>
      </w:r>
    </w:p>
    <w:p w14:paraId="07963F07" w14:textId="77777777" w:rsidR="00894A79" w:rsidRDefault="00894A79" w:rsidP="00636D02">
      <w:pPr>
        <w:spacing w:after="0"/>
        <w:jc w:val="both"/>
        <w:pPrChange w:id="205" w:author="Kateřina Kroupová" w:date="2025-10-14T23:32:00Z" w16du:dateUtc="2025-10-14T21:32:00Z">
          <w:pPr>
            <w:spacing w:after="0"/>
          </w:pPr>
        </w:pPrChange>
      </w:pPr>
    </w:p>
    <w:p w14:paraId="136E71AE" w14:textId="2429989A" w:rsidR="005F3E4F" w:rsidRDefault="005F3E4F" w:rsidP="00636D02">
      <w:pPr>
        <w:spacing w:after="0"/>
        <w:jc w:val="both"/>
        <w:pPrChange w:id="206" w:author="Kateřina Kroupová" w:date="2025-10-14T23:32:00Z" w16du:dateUtc="2025-10-14T21:32:00Z">
          <w:pPr>
            <w:spacing w:after="0"/>
          </w:pPr>
        </w:pPrChange>
      </w:pPr>
    </w:p>
    <w:p w14:paraId="6AD00710" w14:textId="427250D9" w:rsidR="00BB1343" w:rsidRPr="00BB1343" w:rsidRDefault="00BB1343" w:rsidP="00636D02">
      <w:pPr>
        <w:spacing w:after="0"/>
        <w:jc w:val="both"/>
        <w:rPr>
          <w:b/>
          <w:bCs/>
        </w:rPr>
        <w:pPrChange w:id="207" w:author="Kateřina Kroupová" w:date="2025-10-14T23:32:00Z" w16du:dateUtc="2025-10-14T21:32:00Z">
          <w:pPr>
            <w:spacing w:after="0"/>
          </w:pPr>
        </w:pPrChange>
      </w:pPr>
      <w:r w:rsidRPr="00BB1343">
        <w:rPr>
          <w:b/>
          <w:bCs/>
        </w:rPr>
        <w:t xml:space="preserve">PODMÍNKY POSKYTOVÁNÍ SLUŽEB </w:t>
      </w:r>
    </w:p>
    <w:p w14:paraId="616123E9" w14:textId="05ABAC9A" w:rsidR="00BB1343" w:rsidRDefault="00BB1343" w:rsidP="00636D02">
      <w:pPr>
        <w:jc w:val="both"/>
        <w:pPrChange w:id="208" w:author="Kateřina Kroupová" w:date="2025-10-14T23:32:00Z" w16du:dateUtc="2025-10-14T21:32:00Z">
          <w:pPr/>
        </w:pPrChange>
      </w:pPr>
      <w:r>
        <w:t xml:space="preserve">Sběr, svoz a dopravu BRKO </w:t>
      </w:r>
    </w:p>
    <w:p w14:paraId="5DA41F16" w14:textId="64CD6E9B" w:rsidR="00BB1343" w:rsidRDefault="00BB1343" w:rsidP="00636D02">
      <w:pPr>
        <w:pStyle w:val="Odstavecseseznamem"/>
        <w:numPr>
          <w:ilvl w:val="0"/>
          <w:numId w:val="13"/>
        </w:numPr>
        <w:jc w:val="both"/>
        <w:pPrChange w:id="209" w:author="Kateřina Kroupová" w:date="2025-10-14T23:32:00Z" w16du:dateUtc="2025-10-14T21:32:00Z">
          <w:pPr>
            <w:pStyle w:val="Odstavecseseznamem"/>
            <w:numPr>
              <w:numId w:val="13"/>
            </w:numPr>
            <w:ind w:hanging="360"/>
          </w:pPr>
        </w:pPrChange>
      </w:pPr>
      <w:r>
        <w:t xml:space="preserve">Cena za sběr, svoz a dopravu </w:t>
      </w:r>
      <w:r w:rsidR="00164092" w:rsidRPr="00164092">
        <w:t>a využití</w:t>
      </w:r>
      <w:r w:rsidR="00164092">
        <w:t xml:space="preserve"> nebo odstranění </w:t>
      </w:r>
      <w:r>
        <w:t xml:space="preserve">BRKO musí obsahovat veškeré náklady na poskytování těchto Služeb, zejména: </w:t>
      </w:r>
    </w:p>
    <w:p w14:paraId="6CDD8007" w14:textId="34F3B1CA" w:rsidR="00BB1343" w:rsidRDefault="00BB1343" w:rsidP="00636D02">
      <w:pPr>
        <w:pStyle w:val="Odstavecseseznamem"/>
        <w:numPr>
          <w:ilvl w:val="1"/>
          <w:numId w:val="13"/>
        </w:numPr>
        <w:spacing w:after="0"/>
        <w:jc w:val="both"/>
        <w:pPrChange w:id="210" w:author="Kateřina Kroupová" w:date="2025-10-14T23:32:00Z" w16du:dateUtc="2025-10-14T21:32:00Z">
          <w:pPr>
            <w:pStyle w:val="Odstavecseseznamem"/>
            <w:numPr>
              <w:ilvl w:val="1"/>
              <w:numId w:val="13"/>
            </w:numPr>
            <w:spacing w:after="0"/>
            <w:ind w:left="1080" w:hanging="360"/>
          </w:pPr>
        </w:pPrChange>
      </w:pPr>
      <w:r w:rsidRPr="00A27997">
        <w:t>Podklady pro aktualizaci evidence nově přistavených nádob a provedených změn, pro periodickou kompletní aktualizaci městského pasportu - nejméně 1 x měsíčně.</w:t>
      </w:r>
      <w:r>
        <w:t xml:space="preserve"> </w:t>
      </w:r>
    </w:p>
    <w:p w14:paraId="6A0A5CF7" w14:textId="52AC723E" w:rsidR="00131C52" w:rsidRPr="00164092" w:rsidRDefault="00131C52" w:rsidP="00636D02">
      <w:pPr>
        <w:pStyle w:val="Odstavecseseznamem"/>
        <w:numPr>
          <w:ilvl w:val="0"/>
          <w:numId w:val="13"/>
        </w:numPr>
        <w:jc w:val="both"/>
        <w:pPrChange w:id="211" w:author="Kateřina Kroupová" w:date="2025-10-14T23:32:00Z" w16du:dateUtc="2025-10-14T21:32:00Z">
          <w:pPr>
            <w:pStyle w:val="Odstavecseseznamem"/>
            <w:numPr>
              <w:numId w:val="13"/>
            </w:numPr>
            <w:ind w:hanging="360"/>
          </w:pPr>
        </w:pPrChange>
      </w:pPr>
      <w:r w:rsidRPr="00164092">
        <w:t>Oznámení o chybějících označeních nádoby pasportiz</w:t>
      </w:r>
      <w:r w:rsidR="00164092" w:rsidRPr="00164092">
        <w:t>ační</w:t>
      </w:r>
      <w:r w:rsidRPr="00164092">
        <w:t xml:space="preserve"> značkou Objednatele</w:t>
      </w:r>
      <w:r w:rsidR="00F766F8">
        <w:t>.</w:t>
      </w:r>
      <w:r w:rsidRPr="00164092">
        <w:t xml:space="preserve"> </w:t>
      </w:r>
    </w:p>
    <w:p w14:paraId="13130CF9" w14:textId="3CA786A5" w:rsidR="00131C52" w:rsidRPr="00357B7F" w:rsidRDefault="00131C52" w:rsidP="00636D02">
      <w:pPr>
        <w:pStyle w:val="Odstavecseseznamem"/>
        <w:numPr>
          <w:ilvl w:val="0"/>
          <w:numId w:val="13"/>
        </w:numPr>
        <w:jc w:val="both"/>
        <w:pPrChange w:id="212" w:author="Kateřina Kroupová" w:date="2025-10-14T23:32:00Z" w16du:dateUtc="2025-10-14T21:32:00Z">
          <w:pPr>
            <w:pStyle w:val="Odstavecseseznamem"/>
            <w:numPr>
              <w:numId w:val="13"/>
            </w:numPr>
            <w:ind w:hanging="360"/>
          </w:pPr>
        </w:pPrChange>
      </w:pPr>
      <w:r w:rsidRPr="00357B7F">
        <w:t>Pasportizačně neoznačené nádoby nebudou obslouženy</w:t>
      </w:r>
      <w:r w:rsidR="00F766F8">
        <w:t>.</w:t>
      </w:r>
      <w:r w:rsidRPr="00357B7F">
        <w:t xml:space="preserve"> </w:t>
      </w:r>
    </w:p>
    <w:p w14:paraId="441CF155" w14:textId="77777777" w:rsidR="006635D0" w:rsidRPr="00357B7F" w:rsidRDefault="006635D0" w:rsidP="00636D02">
      <w:pPr>
        <w:pStyle w:val="Odstavecseseznamem"/>
        <w:jc w:val="both"/>
        <w:pPrChange w:id="213" w:author="Kateřina Kroupová" w:date="2025-10-14T23:32:00Z" w16du:dateUtc="2025-10-14T21:32:00Z">
          <w:pPr>
            <w:pStyle w:val="Odstavecseseznamem"/>
          </w:pPr>
        </w:pPrChange>
      </w:pPr>
    </w:p>
    <w:p w14:paraId="4FFA3D54" w14:textId="77777777" w:rsidR="002E6566" w:rsidRDefault="00BB1343" w:rsidP="00636D02">
      <w:pPr>
        <w:spacing w:after="0"/>
        <w:jc w:val="both"/>
        <w:rPr>
          <w:b/>
          <w:bCs/>
        </w:rPr>
        <w:pPrChange w:id="214" w:author="Kateřina Kroupová" w:date="2025-10-14T23:32:00Z" w16du:dateUtc="2025-10-14T21:32:00Z">
          <w:pPr>
            <w:spacing w:after="0"/>
          </w:pPr>
        </w:pPrChange>
      </w:pPr>
      <w:r w:rsidRPr="00164092">
        <w:rPr>
          <w:b/>
          <w:bCs/>
        </w:rPr>
        <w:t xml:space="preserve">Mytí nádob BRKO </w:t>
      </w:r>
    </w:p>
    <w:p w14:paraId="25B1F156" w14:textId="05C17903" w:rsidR="00BB1343" w:rsidRPr="002E6566" w:rsidRDefault="00BB1343" w:rsidP="00636D02">
      <w:pPr>
        <w:pStyle w:val="Odstavecseseznamem"/>
        <w:numPr>
          <w:ilvl w:val="0"/>
          <w:numId w:val="12"/>
        </w:numPr>
        <w:spacing w:after="0"/>
        <w:jc w:val="both"/>
        <w:rPr>
          <w:b/>
          <w:bCs/>
        </w:rPr>
        <w:pPrChange w:id="215" w:author="Kateřina Kroupová" w:date="2025-10-14T23:32:00Z" w16du:dateUtc="2025-10-14T21:32:00Z">
          <w:pPr>
            <w:pStyle w:val="Odstavecseseznamem"/>
            <w:numPr>
              <w:numId w:val="12"/>
            </w:numPr>
            <w:spacing w:after="0"/>
            <w:ind w:left="390" w:hanging="390"/>
          </w:pPr>
        </w:pPrChange>
      </w:pPr>
      <w:r>
        <w:t xml:space="preserve">Cena za mytí odpadových nádob musí obsahovat veškeré náklady související s poskytováním této Služby, zejména: </w:t>
      </w:r>
    </w:p>
    <w:p w14:paraId="5B664FFB" w14:textId="77777777" w:rsidR="002E6566" w:rsidRDefault="00BB1343" w:rsidP="00636D02">
      <w:pPr>
        <w:pStyle w:val="Odstavecseseznamem"/>
        <w:numPr>
          <w:ilvl w:val="1"/>
          <w:numId w:val="15"/>
        </w:numPr>
        <w:jc w:val="both"/>
        <w:pPrChange w:id="216" w:author="Kateřina Kroupová" w:date="2025-10-14T23:32:00Z" w16du:dateUtc="2025-10-14T21:32:00Z">
          <w:pPr>
            <w:pStyle w:val="Odstavecseseznamem"/>
            <w:numPr>
              <w:ilvl w:val="1"/>
              <w:numId w:val="15"/>
            </w:numPr>
            <w:ind w:left="750" w:hanging="360"/>
          </w:pPr>
        </w:pPrChange>
      </w:pPr>
      <w:r>
        <w:t xml:space="preserve">vlastní mytí odpadové nádoby na místě a s tím spojené mzdové náklady a náklady na odpis vybavení použitého k poskytování Služby; </w:t>
      </w:r>
    </w:p>
    <w:p w14:paraId="642BBA4F" w14:textId="77777777" w:rsidR="002E6566" w:rsidRDefault="00BB1343" w:rsidP="00636D02">
      <w:pPr>
        <w:pStyle w:val="Odstavecseseznamem"/>
        <w:numPr>
          <w:ilvl w:val="1"/>
          <w:numId w:val="15"/>
        </w:numPr>
        <w:jc w:val="both"/>
        <w:pPrChange w:id="217" w:author="Kateřina Kroupová" w:date="2025-10-14T23:32:00Z" w16du:dateUtc="2025-10-14T21:32:00Z">
          <w:pPr>
            <w:pStyle w:val="Odstavecseseznamem"/>
            <w:numPr>
              <w:ilvl w:val="1"/>
              <w:numId w:val="15"/>
            </w:numPr>
            <w:ind w:left="750" w:hanging="360"/>
          </w:pPr>
        </w:pPrChange>
      </w:pPr>
      <w:r>
        <w:t xml:space="preserve">úklid místa po umytí nádoby; </w:t>
      </w:r>
    </w:p>
    <w:p w14:paraId="5B6CD65A" w14:textId="77777777" w:rsidR="002E6566" w:rsidRDefault="00BB1343" w:rsidP="00636D02">
      <w:pPr>
        <w:pStyle w:val="Odstavecseseznamem"/>
        <w:numPr>
          <w:ilvl w:val="1"/>
          <w:numId w:val="15"/>
        </w:numPr>
        <w:jc w:val="both"/>
        <w:pPrChange w:id="218" w:author="Kateřina Kroupová" w:date="2025-10-14T23:32:00Z" w16du:dateUtc="2025-10-14T21:32:00Z">
          <w:pPr>
            <w:pStyle w:val="Odstavecseseznamem"/>
            <w:numPr>
              <w:ilvl w:val="1"/>
              <w:numId w:val="15"/>
            </w:numPr>
            <w:ind w:left="750" w:hanging="360"/>
          </w:pPr>
        </w:pPrChange>
      </w:pPr>
      <w:r>
        <w:t xml:space="preserve">užitkovou vodu a čisticí prostředky použité k mytí; </w:t>
      </w:r>
    </w:p>
    <w:p w14:paraId="7C723497" w14:textId="77777777" w:rsidR="002E6566" w:rsidRDefault="00BB1343" w:rsidP="00636D02">
      <w:pPr>
        <w:pStyle w:val="Odstavecseseznamem"/>
        <w:numPr>
          <w:ilvl w:val="1"/>
          <w:numId w:val="15"/>
        </w:numPr>
        <w:jc w:val="both"/>
        <w:pPrChange w:id="219" w:author="Kateřina Kroupová" w:date="2025-10-14T23:32:00Z" w16du:dateUtc="2025-10-14T21:32:00Z">
          <w:pPr>
            <w:pStyle w:val="Odstavecseseznamem"/>
            <w:numPr>
              <w:ilvl w:val="1"/>
              <w:numId w:val="15"/>
            </w:numPr>
            <w:ind w:left="750" w:hanging="360"/>
          </w:pPr>
        </w:pPrChange>
      </w:pPr>
      <w:r>
        <w:t xml:space="preserve">náklady na odstranění odpadu vzniklého mytím odpadových nádob; </w:t>
      </w:r>
    </w:p>
    <w:p w14:paraId="68260E11" w14:textId="151247EE" w:rsidR="00BB1343" w:rsidRDefault="00BB1343" w:rsidP="00636D02">
      <w:pPr>
        <w:pStyle w:val="Odstavecseseznamem"/>
        <w:numPr>
          <w:ilvl w:val="1"/>
          <w:numId w:val="15"/>
        </w:numPr>
        <w:jc w:val="both"/>
        <w:pPrChange w:id="220" w:author="Kateřina Kroupová" w:date="2025-10-14T23:32:00Z" w16du:dateUtc="2025-10-14T21:32:00Z">
          <w:pPr>
            <w:pStyle w:val="Odstavecseseznamem"/>
            <w:numPr>
              <w:ilvl w:val="1"/>
              <w:numId w:val="15"/>
            </w:numPr>
            <w:ind w:left="750" w:hanging="360"/>
          </w:pPr>
        </w:pPrChange>
      </w:pPr>
      <w:r>
        <w:t xml:space="preserve">náklady na pořízení fotodokumentace v níže uvedeném smyslu. </w:t>
      </w:r>
    </w:p>
    <w:p w14:paraId="2AC193C2" w14:textId="751604B9" w:rsidR="00970B1E" w:rsidRDefault="00970B1E" w:rsidP="00636D02">
      <w:pPr>
        <w:pStyle w:val="Odstavecseseznamem"/>
        <w:numPr>
          <w:ilvl w:val="0"/>
          <w:numId w:val="12"/>
        </w:numPr>
        <w:jc w:val="both"/>
        <w:pPrChange w:id="221" w:author="Kateřina Kroupová" w:date="2025-10-14T23:32:00Z" w16du:dateUtc="2025-10-14T21:32:00Z">
          <w:pPr>
            <w:pStyle w:val="Odstavecseseznamem"/>
            <w:numPr>
              <w:numId w:val="12"/>
            </w:numPr>
            <w:ind w:left="390" w:hanging="390"/>
          </w:pPr>
        </w:pPrChange>
      </w:pPr>
      <w:r>
        <w:t xml:space="preserve">V rámci mytí nádoby zvenku je Poskytovatel povinen zbavit nádobu nečistot na celém vnějším povrchu nádoby, a to strojně nebo ručně; Poskytovatel je povinen provést namátkovou fotodokumentaci stavu před a po čištění. </w:t>
      </w:r>
    </w:p>
    <w:p w14:paraId="67CD48E5" w14:textId="672C54E4" w:rsidR="00970B1E" w:rsidRDefault="00970B1E" w:rsidP="00636D02">
      <w:pPr>
        <w:pStyle w:val="Odstavecseseznamem"/>
        <w:numPr>
          <w:ilvl w:val="0"/>
          <w:numId w:val="12"/>
        </w:numPr>
        <w:jc w:val="both"/>
        <w:pPrChange w:id="222" w:author="Kateřina Kroupová" w:date="2025-10-14T23:32:00Z" w16du:dateUtc="2025-10-14T21:32:00Z">
          <w:pPr>
            <w:pStyle w:val="Odstavecseseznamem"/>
            <w:numPr>
              <w:numId w:val="12"/>
            </w:numPr>
            <w:ind w:left="390" w:hanging="390"/>
          </w:pPr>
        </w:pPrChange>
      </w:pPr>
      <w:r>
        <w:lastRenderedPageBreak/>
        <w:t xml:space="preserve">V rámci mytí nádoby zevnitř je Poskytovatel povinen zbavit nádobu nečistot na celém vnitřním povrchu nádoby, a to strojně nebo ručně. </w:t>
      </w:r>
    </w:p>
    <w:p w14:paraId="7BE80E45" w14:textId="2793AFD5" w:rsidR="00BB1343" w:rsidRDefault="00BB1343" w:rsidP="00636D02">
      <w:pPr>
        <w:pStyle w:val="Odstavecseseznamem"/>
        <w:numPr>
          <w:ilvl w:val="0"/>
          <w:numId w:val="12"/>
        </w:numPr>
        <w:jc w:val="both"/>
        <w:pPrChange w:id="223" w:author="Kateřina Kroupová" w:date="2025-10-14T23:32:00Z" w16du:dateUtc="2025-10-14T21:32:00Z">
          <w:pPr>
            <w:pStyle w:val="Odstavecseseznamem"/>
            <w:numPr>
              <w:numId w:val="12"/>
            </w:numPr>
            <w:ind w:left="390" w:hanging="390"/>
          </w:pPr>
        </w:pPrChange>
      </w:pPr>
      <w:r>
        <w:t xml:space="preserve">Kompletní mytí nádoby zvenku i zevnitř je kombinací obou výše uvedených činností; </w:t>
      </w:r>
    </w:p>
    <w:p w14:paraId="769F0782" w14:textId="3EF38327" w:rsidR="00BB1343" w:rsidRDefault="00BB1343" w:rsidP="00636D02">
      <w:pPr>
        <w:pStyle w:val="Odstavecseseznamem"/>
        <w:numPr>
          <w:ilvl w:val="0"/>
          <w:numId w:val="12"/>
        </w:numPr>
        <w:jc w:val="both"/>
        <w:pPrChange w:id="224" w:author="Kateřina Kroupová" w:date="2025-10-14T23:32:00Z" w16du:dateUtc="2025-10-14T21:32:00Z">
          <w:pPr>
            <w:pStyle w:val="Odstavecseseznamem"/>
            <w:numPr>
              <w:numId w:val="12"/>
            </w:numPr>
            <w:ind w:left="390" w:hanging="390"/>
          </w:pPr>
        </w:pPrChange>
      </w:pPr>
      <w:r>
        <w:t>Mytí odpadových nádob bude prováděno na základě Objednávky dle požadavků Objednatele</w:t>
      </w:r>
      <w:r w:rsidR="00970B1E">
        <w:t xml:space="preserve"> se specifikací nádob určených k mytí</w:t>
      </w:r>
      <w:r>
        <w:t xml:space="preserve">. </w:t>
      </w:r>
    </w:p>
    <w:p w14:paraId="4DEFEDC7" w14:textId="50E71F52" w:rsidR="00BB1343" w:rsidRDefault="00BB1343" w:rsidP="00636D02">
      <w:pPr>
        <w:pStyle w:val="Odstavecseseznamem"/>
        <w:numPr>
          <w:ilvl w:val="0"/>
          <w:numId w:val="12"/>
        </w:numPr>
        <w:jc w:val="both"/>
        <w:pPrChange w:id="225" w:author="Kateřina Kroupová" w:date="2025-10-14T23:32:00Z" w16du:dateUtc="2025-10-14T21:32:00Z">
          <w:pPr>
            <w:pStyle w:val="Odstavecseseznamem"/>
            <w:numPr>
              <w:numId w:val="12"/>
            </w:numPr>
            <w:ind w:left="390" w:hanging="390"/>
          </w:pPr>
        </w:pPrChange>
      </w:pPr>
      <w:r>
        <w:t xml:space="preserve">Mytí odpadových nádob bude v případě jeho objednání prováděno vždy po výsypu nádoby dle </w:t>
      </w:r>
    </w:p>
    <w:p w14:paraId="0D3D6128" w14:textId="26DDD2DC" w:rsidR="002E6566" w:rsidRDefault="00BB1343" w:rsidP="00636D02">
      <w:pPr>
        <w:pStyle w:val="Odstavecseseznamem"/>
        <w:ind w:left="390"/>
        <w:jc w:val="both"/>
        <w:pPrChange w:id="226" w:author="Kateřina Kroupová" w:date="2025-10-14T23:32:00Z" w16du:dateUtc="2025-10-14T21:32:00Z">
          <w:pPr>
            <w:pStyle w:val="Odstavecseseznamem"/>
            <w:ind w:left="390"/>
          </w:pPr>
        </w:pPrChange>
      </w:pPr>
      <w:r>
        <w:t xml:space="preserve">harmonogramu. </w:t>
      </w:r>
    </w:p>
    <w:p w14:paraId="3CA0E4DD" w14:textId="0378C22A" w:rsidR="002E6566" w:rsidRDefault="002E6566" w:rsidP="00636D02">
      <w:pPr>
        <w:spacing w:after="0"/>
        <w:jc w:val="both"/>
        <w:pPrChange w:id="227" w:author="Kateřina Kroupová" w:date="2025-10-14T23:32:00Z" w16du:dateUtc="2025-10-14T21:32:00Z">
          <w:pPr>
            <w:spacing w:after="0"/>
          </w:pPr>
        </w:pPrChange>
      </w:pPr>
    </w:p>
    <w:p w14:paraId="4ABD6A7F" w14:textId="59ABD7BA" w:rsidR="002E6566" w:rsidRPr="002E6566" w:rsidRDefault="002E6566" w:rsidP="00636D02">
      <w:pPr>
        <w:spacing w:after="0"/>
        <w:jc w:val="both"/>
        <w:rPr>
          <w:b/>
          <w:bCs/>
        </w:rPr>
        <w:pPrChange w:id="228" w:author="Kateřina Kroupová" w:date="2025-10-14T23:32:00Z" w16du:dateUtc="2025-10-14T21:32:00Z">
          <w:pPr>
            <w:spacing w:after="0"/>
          </w:pPr>
        </w:pPrChange>
      </w:pPr>
      <w:r w:rsidRPr="002E6566">
        <w:rPr>
          <w:b/>
          <w:bCs/>
        </w:rPr>
        <w:t xml:space="preserve">Místo plnění </w:t>
      </w:r>
    </w:p>
    <w:p w14:paraId="717CA7D7" w14:textId="77777777" w:rsidR="00C91280" w:rsidRDefault="00C91280" w:rsidP="00636D02">
      <w:pPr>
        <w:jc w:val="both"/>
        <w:pPrChange w:id="229" w:author="Kateřina Kroupová" w:date="2025-10-14T23:32:00Z" w16du:dateUtc="2025-10-14T21:32:00Z">
          <w:pPr/>
        </w:pPrChange>
      </w:pPr>
      <w:r>
        <w:t xml:space="preserve">Sběrná místa nádob pro svoz biologicky rozložitelného odpadu ve správním obvodu Objednatele. </w:t>
      </w:r>
    </w:p>
    <w:p w14:paraId="2858B7B4" w14:textId="4E78DB8F" w:rsidR="002E6566" w:rsidRPr="005F3E4F" w:rsidRDefault="00152A96" w:rsidP="00636D02">
      <w:pPr>
        <w:jc w:val="both"/>
        <w:pPrChange w:id="230" w:author="Kateřina Kroupová" w:date="2025-10-14T23:32:00Z" w16du:dateUtc="2025-10-14T21:32:00Z">
          <w:pPr/>
        </w:pPrChange>
      </w:pPr>
      <w:r>
        <w:br w:type="page"/>
      </w:r>
    </w:p>
    <w:p w14:paraId="06E4B9A6" w14:textId="195BADB0" w:rsidR="00C36F6C" w:rsidRDefault="00C36F6C" w:rsidP="00636D02">
      <w:pPr>
        <w:spacing w:after="0"/>
        <w:jc w:val="both"/>
        <w:rPr>
          <w:b/>
          <w:bCs/>
        </w:rPr>
        <w:pPrChange w:id="231" w:author="Kateřina Kroupová" w:date="2025-10-14T23:32:00Z" w16du:dateUtc="2025-10-14T21:32:00Z">
          <w:pPr>
            <w:spacing w:after="0"/>
            <w:jc w:val="center"/>
          </w:pPr>
        </w:pPrChange>
      </w:pPr>
      <w:r w:rsidRPr="00B67276">
        <w:rPr>
          <w:b/>
          <w:bCs/>
        </w:rPr>
        <w:lastRenderedPageBreak/>
        <w:t xml:space="preserve">KATALOGOVÝ LIST </w:t>
      </w:r>
      <w:r w:rsidR="008D485C">
        <w:rPr>
          <w:b/>
          <w:bCs/>
        </w:rPr>
        <w:t>5</w:t>
      </w:r>
      <w:r w:rsidRPr="00B67276">
        <w:rPr>
          <w:b/>
          <w:bCs/>
        </w:rPr>
        <w:t xml:space="preserve"> – </w:t>
      </w:r>
      <w:r>
        <w:rPr>
          <w:b/>
          <w:bCs/>
        </w:rPr>
        <w:t>NEBEZPEČNÝ ODPAD</w:t>
      </w:r>
      <w:r>
        <w:rPr>
          <w:b/>
          <w:bCs/>
        </w:rPr>
        <w:tab/>
        <w:t xml:space="preserve"> </w:t>
      </w:r>
    </w:p>
    <w:p w14:paraId="472623D2" w14:textId="431377E3" w:rsidR="00C36F6C" w:rsidRDefault="00C36F6C" w:rsidP="00636D02">
      <w:pPr>
        <w:spacing w:after="0"/>
        <w:jc w:val="both"/>
        <w:rPr>
          <w:b/>
          <w:bCs/>
        </w:rPr>
        <w:pPrChange w:id="232" w:author="Kateřina Kroupová" w:date="2025-10-14T23:32:00Z" w16du:dateUtc="2025-10-14T21:32:00Z">
          <w:pPr>
            <w:spacing w:after="0"/>
          </w:pPr>
        </w:pPrChange>
      </w:pPr>
      <w:r>
        <w:rPr>
          <w:b/>
          <w:bCs/>
        </w:rPr>
        <w:t xml:space="preserve">POPIS SLUŽBY </w:t>
      </w:r>
    </w:p>
    <w:p w14:paraId="556209E5" w14:textId="725A0F6F" w:rsidR="00C36F6C" w:rsidRDefault="00E67F75" w:rsidP="00636D02">
      <w:pPr>
        <w:jc w:val="both"/>
        <w:pPrChange w:id="233" w:author="Kateřina Kroupová" w:date="2025-10-14T23:32:00Z" w16du:dateUtc="2025-10-14T21:32:00Z">
          <w:pPr/>
        </w:pPrChange>
      </w:pPr>
      <w:r>
        <w:t xml:space="preserve">Sběr nebezpečného odpadu se bude provádět dle potřeb Objednatele a v rozsahu určeném na základě </w:t>
      </w:r>
      <w:r w:rsidRPr="001B7609">
        <w:t>Objednávek, které budou učiněny maximálně 2x ročně ze zastávek nebo míst určených Objednatelem.</w:t>
      </w:r>
      <w:r>
        <w:t xml:space="preserve"> </w:t>
      </w:r>
      <w:r w:rsidR="00C36F6C" w:rsidRPr="00F766F8">
        <w:t xml:space="preserve">Soupis </w:t>
      </w:r>
      <w:r w:rsidR="00894A79" w:rsidRPr="00F766F8">
        <w:t>2</w:t>
      </w:r>
      <w:r w:rsidR="00894A79">
        <w:t>6</w:t>
      </w:r>
      <w:r w:rsidR="00894A79" w:rsidRPr="00F766F8">
        <w:t xml:space="preserve"> </w:t>
      </w:r>
      <w:r w:rsidR="00C36F6C" w:rsidRPr="00F766F8">
        <w:t xml:space="preserve">stávajících zastávek (případně v digitálním </w:t>
      </w:r>
      <w:r w:rsidR="00C36F6C" w:rsidRPr="00B00BBE">
        <w:t xml:space="preserve">pasportu) </w:t>
      </w:r>
      <w:r w:rsidR="00894A79" w:rsidRPr="00B00BBE">
        <w:t>a orientační rozpis jejich svozu</w:t>
      </w:r>
      <w:r w:rsidR="00C36F6C" w:rsidRPr="00B00BBE">
        <w:t xml:space="preserve"> je přílohou tohoto KL</w:t>
      </w:r>
      <w:r w:rsidR="00F766F8" w:rsidRPr="00B00BBE">
        <w:t xml:space="preserve">, jedná se v současnosti o </w:t>
      </w:r>
      <w:r w:rsidR="008905CC" w:rsidRPr="00B00BBE">
        <w:t>jarní a podzimní</w:t>
      </w:r>
      <w:r w:rsidR="008905CC" w:rsidRPr="00F766F8">
        <w:t xml:space="preserve"> úklid (zveřejňováno </w:t>
      </w:r>
      <w:r w:rsidR="00F766F8">
        <w:t xml:space="preserve">na webu města </w:t>
      </w:r>
      <w:r w:rsidR="008905CC" w:rsidRPr="00F766F8">
        <w:t>pouze dočasně)</w:t>
      </w:r>
      <w:r w:rsidR="00C36F6C" w:rsidRPr="00F766F8">
        <w:t>.</w:t>
      </w:r>
      <w:r w:rsidR="00C36F6C">
        <w:t xml:space="preserve">  </w:t>
      </w:r>
    </w:p>
    <w:p w14:paraId="2D22805E" w14:textId="23571327" w:rsidR="00C36F6C" w:rsidRDefault="00C36F6C" w:rsidP="00636D02">
      <w:pPr>
        <w:jc w:val="both"/>
        <w:pPrChange w:id="234" w:author="Kateřina Kroupová" w:date="2025-10-14T23:32:00Z" w16du:dateUtc="2025-10-14T21:32:00Z">
          <w:pPr/>
        </w:pPrChange>
      </w:pPr>
      <w:r>
        <w:t>Sběr a shromažďování převzatého odpadu a jeho přepravu do zařízení určeného k odstranění nebezpečného odpadu, se provádí na základě Objednávek speciálně vybaveným vozidlem určeným k</w:t>
      </w:r>
      <w:ins w:id="235" w:author="Kateřina Kroupová" w:date="2025-10-14T23:39:00Z" w16du:dateUtc="2025-10-14T21:39:00Z">
        <w:r w:rsidR="007D5E4B">
          <w:t> </w:t>
        </w:r>
      </w:ins>
      <w:del w:id="236" w:author="Kateřina Kroupová" w:date="2025-10-14T23:39:00Z" w16du:dateUtc="2025-10-14T21:39:00Z">
        <w:r w:rsidDel="007D5E4B">
          <w:delText xml:space="preserve"> </w:delText>
        </w:r>
      </w:del>
      <w:r>
        <w:t>přepravě (ADR) a to maximálně 2x ročně ze zastávek na území města, případně upravené v</w:t>
      </w:r>
      <w:del w:id="237" w:author="Kateřina Kroupová" w:date="2025-10-14T23:39:00Z" w16du:dateUtc="2025-10-14T21:39:00Z">
        <w:r w:rsidDel="007D5E4B">
          <w:delText xml:space="preserve"> </w:delText>
        </w:r>
      </w:del>
      <w:ins w:id="238" w:author="Kateřina Kroupová" w:date="2025-10-14T23:39:00Z" w16du:dateUtc="2025-10-14T21:39:00Z">
        <w:r w:rsidR="007D5E4B">
          <w:t> </w:t>
        </w:r>
      </w:ins>
      <w:r>
        <w:t xml:space="preserve">Objednávce. </w:t>
      </w:r>
    </w:p>
    <w:p w14:paraId="1FA35863" w14:textId="77777777" w:rsidR="00C36F6C" w:rsidRDefault="00C36F6C" w:rsidP="00636D02">
      <w:pPr>
        <w:jc w:val="both"/>
        <w:pPrChange w:id="239" w:author="Kateřina Kroupová" w:date="2025-10-14T23:32:00Z" w16du:dateUtc="2025-10-14T21:32:00Z">
          <w:pPr/>
        </w:pPrChange>
      </w:pPr>
      <w:r>
        <w:t xml:space="preserve">Při sběru musí být odpady ukládány v souladu s platnými předpisy do odpovídajících nádob. </w:t>
      </w:r>
    </w:p>
    <w:p w14:paraId="07440877" w14:textId="77777777" w:rsidR="00472FAA" w:rsidRDefault="00472FAA" w:rsidP="00636D02">
      <w:pPr>
        <w:spacing w:after="0"/>
        <w:jc w:val="both"/>
        <w:rPr>
          <w:b/>
          <w:bCs/>
        </w:rPr>
        <w:pPrChange w:id="240" w:author="Kateřina Kroupová" w:date="2025-10-14T23:32:00Z" w16du:dateUtc="2025-10-14T21:32:00Z">
          <w:pPr>
            <w:spacing w:after="0"/>
          </w:pPr>
        </w:pPrChange>
      </w:pPr>
    </w:p>
    <w:p w14:paraId="5FFC959C" w14:textId="310AD2C1" w:rsidR="00472FAA" w:rsidRPr="00472FAA" w:rsidRDefault="00472FAA" w:rsidP="00636D02">
      <w:pPr>
        <w:spacing w:after="0"/>
        <w:jc w:val="both"/>
        <w:rPr>
          <w:b/>
          <w:bCs/>
        </w:rPr>
        <w:pPrChange w:id="241" w:author="Kateřina Kroupová" w:date="2025-10-14T23:32:00Z" w16du:dateUtc="2025-10-14T21:32:00Z">
          <w:pPr>
            <w:spacing w:after="0"/>
          </w:pPr>
        </w:pPrChange>
      </w:pPr>
      <w:r w:rsidRPr="00472FAA">
        <w:rPr>
          <w:b/>
          <w:bCs/>
        </w:rPr>
        <w:t xml:space="preserve">PODMÍNKY POSKYTOVÁNÍ SLUŽEB </w:t>
      </w:r>
    </w:p>
    <w:p w14:paraId="3D9EACF0" w14:textId="376BBA3B" w:rsidR="00472FAA" w:rsidRDefault="00472FAA" w:rsidP="00636D02">
      <w:pPr>
        <w:pStyle w:val="Odstavecseseznamem"/>
        <w:numPr>
          <w:ilvl w:val="0"/>
          <w:numId w:val="18"/>
        </w:numPr>
        <w:jc w:val="both"/>
        <w:pPrChange w:id="242" w:author="Kateřina Kroupová" w:date="2025-10-14T23:32:00Z" w16du:dateUtc="2025-10-14T21:32:00Z">
          <w:pPr>
            <w:pStyle w:val="Odstavecseseznamem"/>
            <w:numPr>
              <w:numId w:val="18"/>
            </w:numPr>
            <w:ind w:hanging="360"/>
          </w:pPr>
        </w:pPrChange>
      </w:pPr>
      <w:r>
        <w:t>Cena za sběr nebezpečného odpadu ze zastávek určených Objednatelem, přepravu (svoz) a</w:t>
      </w:r>
      <w:del w:id="243" w:author="Kateřina Kroupová" w:date="2025-10-14T23:39:00Z" w16du:dateUtc="2025-10-14T21:39:00Z">
        <w:r w:rsidDel="007D5E4B">
          <w:delText xml:space="preserve"> </w:delText>
        </w:r>
      </w:del>
      <w:ins w:id="244" w:author="Kateřina Kroupová" w:date="2025-10-14T23:39:00Z" w16du:dateUtc="2025-10-14T21:39:00Z">
        <w:r w:rsidR="007D5E4B">
          <w:t> </w:t>
        </w:r>
      </w:ins>
      <w:r>
        <w:t xml:space="preserve">odstranění nebezpečného odpadu, údržbu zastávek mobilního svozu zahrnuje veškeré náklady nezbytné k poskytování Služeb dle tohoto Katalogového listu, zejména: </w:t>
      </w:r>
      <w:r>
        <w:tab/>
      </w:r>
    </w:p>
    <w:p w14:paraId="7441466C" w14:textId="77777777" w:rsidR="00472FAA" w:rsidRDefault="00472FAA" w:rsidP="00636D02">
      <w:pPr>
        <w:pStyle w:val="Odstavecseseznamem"/>
        <w:numPr>
          <w:ilvl w:val="1"/>
          <w:numId w:val="19"/>
        </w:numPr>
        <w:jc w:val="both"/>
        <w:pPrChange w:id="245" w:author="Kateřina Kroupová" w:date="2025-10-14T23:32:00Z" w16du:dateUtc="2025-10-14T21:32:00Z">
          <w:pPr>
            <w:pStyle w:val="Odstavecseseznamem"/>
            <w:numPr>
              <w:ilvl w:val="1"/>
              <w:numId w:val="19"/>
            </w:numPr>
            <w:ind w:left="1080" w:hanging="360"/>
          </w:pPr>
        </w:pPrChange>
      </w:pPr>
      <w:r>
        <w:t xml:space="preserve">Účast na zpracování a dodržování harmonogramu svozu dle požadavku Objednatele stanoveného tímto Katalogovým listem. </w:t>
      </w:r>
    </w:p>
    <w:p w14:paraId="57D5CB70" w14:textId="040000BF" w:rsidR="00472FAA" w:rsidRDefault="00472FAA" w:rsidP="00636D02">
      <w:pPr>
        <w:pStyle w:val="Odstavecseseznamem"/>
        <w:numPr>
          <w:ilvl w:val="1"/>
          <w:numId w:val="19"/>
        </w:numPr>
        <w:jc w:val="both"/>
        <w:pPrChange w:id="246" w:author="Kateřina Kroupová" w:date="2025-10-14T23:32:00Z" w16du:dateUtc="2025-10-14T21:32:00Z">
          <w:pPr>
            <w:pStyle w:val="Odstavecseseznamem"/>
            <w:numPr>
              <w:ilvl w:val="1"/>
              <w:numId w:val="19"/>
            </w:numPr>
            <w:ind w:left="1080" w:hanging="360"/>
          </w:pPr>
        </w:pPrChange>
      </w:pPr>
      <w:r>
        <w:t>Osobní převzetí nebezpečných odpadů, na zastávce svozu nebezpečného odpadu pracovníkem Poskytovatele</w:t>
      </w:r>
      <w:r w:rsidR="003A676B">
        <w:t>.</w:t>
      </w:r>
    </w:p>
    <w:p w14:paraId="04092327" w14:textId="3BB57E57" w:rsidR="00472FAA" w:rsidRDefault="00472FAA" w:rsidP="00636D02">
      <w:pPr>
        <w:pStyle w:val="Odstavecseseznamem"/>
        <w:numPr>
          <w:ilvl w:val="1"/>
          <w:numId w:val="19"/>
        </w:numPr>
        <w:jc w:val="both"/>
        <w:pPrChange w:id="247" w:author="Kateřina Kroupová" w:date="2025-10-14T23:32:00Z" w16du:dateUtc="2025-10-14T21:32:00Z">
          <w:pPr>
            <w:pStyle w:val="Odstavecseseznamem"/>
            <w:numPr>
              <w:ilvl w:val="1"/>
              <w:numId w:val="19"/>
            </w:numPr>
            <w:ind w:left="1080" w:hanging="360"/>
          </w:pPr>
        </w:pPrChange>
      </w:pPr>
      <w:r>
        <w:t>Naložení nebezpečného odpadu do speciálního svozového vozidla vybaveného dle platných předpisů (zejména prostředky pro zachycení úniku nebezpečného odpadu) a jeho bezpečné uložení do příslušné nádoby určené ke shromažďování daného druhu odpadu</w:t>
      </w:r>
      <w:r w:rsidR="00082A23">
        <w:t xml:space="preserve">  na zastávce.</w:t>
      </w:r>
      <w:r>
        <w:t xml:space="preserve">   </w:t>
      </w:r>
    </w:p>
    <w:p w14:paraId="38AB6C4A" w14:textId="040F10F6" w:rsidR="00472FAA" w:rsidRDefault="00472FAA" w:rsidP="00636D02">
      <w:pPr>
        <w:pStyle w:val="Odstavecseseznamem"/>
        <w:numPr>
          <w:ilvl w:val="1"/>
          <w:numId w:val="19"/>
        </w:numPr>
        <w:jc w:val="both"/>
        <w:pPrChange w:id="248" w:author="Kateřina Kroupová" w:date="2025-10-14T23:32:00Z" w16du:dateUtc="2025-10-14T21:32:00Z">
          <w:pPr>
            <w:pStyle w:val="Odstavecseseznamem"/>
            <w:numPr>
              <w:ilvl w:val="1"/>
              <w:numId w:val="19"/>
            </w:numPr>
            <w:ind w:left="1080" w:hanging="360"/>
          </w:pPr>
        </w:pPrChange>
      </w:pPr>
      <w:r>
        <w:t xml:space="preserve">Úklid zastávky mobilního svozu nebezpečného odpadu před odjezdem svozového vozidla po provedení sběru nebezpečného odpadu. Úklid se provádí při znečištění odpady, přičemž Poskytovatel je povinen zajistit, že po provedení úklidu bude prostor zastávky mobilního svozu a jeho okolí takovýchto nečistot zbaveno a bude tedy čisté. </w:t>
      </w:r>
      <w:r w:rsidR="009335AF">
        <w:t xml:space="preserve">Při znečištění místa bez zavinění </w:t>
      </w:r>
      <w:r w:rsidR="00970B1E">
        <w:t>P</w:t>
      </w:r>
      <w:r w:rsidR="009335AF">
        <w:t xml:space="preserve">oskytovatele služby – úklid je </w:t>
      </w:r>
      <w:r w:rsidR="00970B1E">
        <w:t>nákladem O</w:t>
      </w:r>
      <w:r w:rsidR="009335AF">
        <w:t>bjednatele</w:t>
      </w:r>
      <w:r w:rsidR="00D6096C">
        <w:t>,</w:t>
      </w:r>
      <w:r w:rsidR="003A676B">
        <w:t xml:space="preserve"> </w:t>
      </w:r>
      <w:r w:rsidR="00970B1E">
        <w:t xml:space="preserve">Poskytovatel pro takový případ zajistí </w:t>
      </w:r>
      <w:r w:rsidR="009335AF">
        <w:t>fotodokumentaci před a po provedení úklidu</w:t>
      </w:r>
      <w:r w:rsidR="00970B1E">
        <w:t>.</w:t>
      </w:r>
      <w:r w:rsidR="009335AF">
        <w:t xml:space="preserve"> </w:t>
      </w:r>
      <w:r>
        <w:t>Fotodokumentace musí prokazatelně zaznamenávat údaje o času pořízení nejméně v rozsahu rok, měsíc, den, hodina, minuta.</w:t>
      </w:r>
      <w:r w:rsidR="009335AF">
        <w:t xml:space="preserve"> </w:t>
      </w:r>
    </w:p>
    <w:p w14:paraId="35461C7C" w14:textId="77777777" w:rsidR="00472FAA" w:rsidRDefault="00472FAA" w:rsidP="00636D02">
      <w:pPr>
        <w:pStyle w:val="Odstavecseseznamem"/>
        <w:numPr>
          <w:ilvl w:val="1"/>
          <w:numId w:val="19"/>
        </w:numPr>
        <w:jc w:val="both"/>
        <w:pPrChange w:id="249" w:author="Kateřina Kroupová" w:date="2025-10-14T23:32:00Z" w16du:dateUtc="2025-10-14T21:32:00Z">
          <w:pPr>
            <w:pStyle w:val="Odstavecseseznamem"/>
            <w:numPr>
              <w:ilvl w:val="1"/>
              <w:numId w:val="19"/>
            </w:numPr>
            <w:ind w:left="1080" w:hanging="360"/>
          </w:pPr>
        </w:pPrChange>
      </w:pPr>
      <w:r>
        <w:t xml:space="preserve">Dotřídění nebezpečného odpadu. </w:t>
      </w:r>
    </w:p>
    <w:p w14:paraId="58FB1B78" w14:textId="77777777" w:rsidR="00472FAA" w:rsidRDefault="00472FAA" w:rsidP="00636D02">
      <w:pPr>
        <w:pStyle w:val="Odstavecseseznamem"/>
        <w:numPr>
          <w:ilvl w:val="1"/>
          <w:numId w:val="19"/>
        </w:numPr>
        <w:jc w:val="both"/>
        <w:pPrChange w:id="250" w:author="Kateřina Kroupová" w:date="2025-10-14T23:32:00Z" w16du:dateUtc="2025-10-14T21:32:00Z">
          <w:pPr>
            <w:pStyle w:val="Odstavecseseznamem"/>
            <w:numPr>
              <w:ilvl w:val="1"/>
              <w:numId w:val="19"/>
            </w:numPr>
            <w:ind w:left="1080" w:hanging="360"/>
          </w:pPr>
        </w:pPrChange>
      </w:pPr>
      <w:r>
        <w:t xml:space="preserve">Odvoz nebezpečného odpadu do zařízení určeného k odstranění či využití nebezpečného odpadu, v souladu s platnou legislativou. (např. ADR). </w:t>
      </w:r>
    </w:p>
    <w:p w14:paraId="4F392341" w14:textId="77777777" w:rsidR="00472FAA" w:rsidRDefault="00472FAA" w:rsidP="00636D02">
      <w:pPr>
        <w:pStyle w:val="Odstavecseseznamem"/>
        <w:numPr>
          <w:ilvl w:val="1"/>
          <w:numId w:val="19"/>
        </w:numPr>
        <w:jc w:val="both"/>
        <w:pPrChange w:id="251" w:author="Kateřina Kroupová" w:date="2025-10-14T23:32:00Z" w16du:dateUtc="2025-10-14T21:32:00Z">
          <w:pPr>
            <w:pStyle w:val="Odstavecseseznamem"/>
            <w:numPr>
              <w:ilvl w:val="1"/>
              <w:numId w:val="19"/>
            </w:numPr>
            <w:ind w:left="1080" w:hanging="360"/>
          </w:pPr>
        </w:pPrChange>
      </w:pPr>
      <w:r>
        <w:t xml:space="preserve">Odstranění či využití nebezpečného odpadu v souladu s platnou legislativou. </w:t>
      </w:r>
    </w:p>
    <w:p w14:paraId="611DEBB0" w14:textId="3B7FFA23" w:rsidR="00472FAA" w:rsidRDefault="00472FAA" w:rsidP="00636D02">
      <w:pPr>
        <w:pStyle w:val="Odstavecseseznamem"/>
        <w:numPr>
          <w:ilvl w:val="0"/>
          <w:numId w:val="19"/>
        </w:numPr>
        <w:jc w:val="both"/>
        <w:pPrChange w:id="252" w:author="Kateřina Kroupová" w:date="2025-10-14T23:32:00Z" w16du:dateUtc="2025-10-14T21:32:00Z">
          <w:pPr>
            <w:pStyle w:val="Odstavecseseznamem"/>
            <w:numPr>
              <w:numId w:val="19"/>
            </w:numPr>
            <w:ind w:left="360" w:hanging="360"/>
          </w:pPr>
        </w:pPrChange>
      </w:pPr>
      <w:r>
        <w:t xml:space="preserve">Poskytovatel je povinen provádět svoz nebezpečného odpadu výlučně prostřednictvím vozidel prokazatelně splňujících podmínky dohody ADR, zejména mít toto vozidlo vybaveno nádobami pro soustřeďování nebezpečného odpadu splňující požadavky uvedené </w:t>
      </w:r>
      <w:r w:rsidRPr="00472FAA">
        <w:t>dohody na tyto nádoby.</w:t>
      </w:r>
    </w:p>
    <w:p w14:paraId="753F8E8B" w14:textId="1D6DE666" w:rsidR="00472FAA" w:rsidRPr="008F7827" w:rsidRDefault="008F7827" w:rsidP="00636D02">
      <w:pPr>
        <w:spacing w:after="0"/>
        <w:jc w:val="both"/>
        <w:rPr>
          <w:b/>
          <w:bCs/>
        </w:rPr>
        <w:pPrChange w:id="253" w:author="Kateřina Kroupová" w:date="2025-10-14T23:32:00Z" w16du:dateUtc="2025-10-14T21:32:00Z">
          <w:pPr>
            <w:spacing w:after="0"/>
          </w:pPr>
        </w:pPrChange>
      </w:pPr>
      <w:r w:rsidRPr="008F7827">
        <w:rPr>
          <w:b/>
          <w:bCs/>
        </w:rPr>
        <w:t xml:space="preserve">Místo plnění </w:t>
      </w:r>
    </w:p>
    <w:p w14:paraId="22F13361" w14:textId="6E1B665C" w:rsidR="003023A5" w:rsidRDefault="008F7827" w:rsidP="00636D02">
      <w:pPr>
        <w:jc w:val="both"/>
        <w:pPrChange w:id="254" w:author="Kateřina Kroupová" w:date="2025-10-14T23:32:00Z" w16du:dateUtc="2025-10-14T21:32:00Z">
          <w:pPr/>
        </w:pPrChange>
      </w:pPr>
      <w:r>
        <w:t xml:space="preserve">Zastávky jsou rozmístěny na celém území města, přičemž konkrétní místa mohou být upřesněna </w:t>
      </w:r>
      <w:r w:rsidRPr="00B00BBE">
        <w:t>v</w:t>
      </w:r>
      <w:r w:rsidR="001815F2" w:rsidRPr="00B00BBE">
        <w:t> </w:t>
      </w:r>
      <w:r w:rsidRPr="00B00BBE">
        <w:t>Objednávce</w:t>
      </w:r>
      <w:r w:rsidR="001815F2" w:rsidRPr="00B00BBE">
        <w:t xml:space="preserve"> – příloha tabulka</w:t>
      </w:r>
      <w:r w:rsidRPr="00B00BBE">
        <w:t>.</w:t>
      </w:r>
      <w:r>
        <w:t xml:space="preserve"> </w:t>
      </w:r>
      <w:r w:rsidR="003023A5">
        <w:br w:type="page"/>
      </w:r>
    </w:p>
    <w:p w14:paraId="3E776CDD" w14:textId="6F61755A" w:rsidR="008F7827" w:rsidRDefault="008F7827" w:rsidP="00636D02">
      <w:pPr>
        <w:jc w:val="both"/>
        <w:rPr>
          <w:b/>
          <w:bCs/>
        </w:rPr>
        <w:pPrChange w:id="255" w:author="Kateřina Kroupová" w:date="2025-10-14T23:32:00Z" w16du:dateUtc="2025-10-14T21:32:00Z">
          <w:pPr>
            <w:jc w:val="center"/>
          </w:pPr>
        </w:pPrChange>
      </w:pPr>
      <w:r w:rsidRPr="00B67276">
        <w:rPr>
          <w:b/>
          <w:bCs/>
        </w:rPr>
        <w:lastRenderedPageBreak/>
        <w:t xml:space="preserve">KATALOGOVÝ LIST </w:t>
      </w:r>
      <w:r w:rsidR="008D485C">
        <w:rPr>
          <w:b/>
          <w:bCs/>
        </w:rPr>
        <w:t>6</w:t>
      </w:r>
      <w:r w:rsidRPr="00B67276">
        <w:rPr>
          <w:b/>
          <w:bCs/>
        </w:rPr>
        <w:t xml:space="preserve"> – </w:t>
      </w:r>
      <w:r>
        <w:rPr>
          <w:b/>
          <w:bCs/>
        </w:rPr>
        <w:t>OBJEMNÝ ODPAD</w:t>
      </w:r>
    </w:p>
    <w:p w14:paraId="0D0AC573" w14:textId="3AA6E10B" w:rsidR="008F7827" w:rsidRDefault="008F7827" w:rsidP="00636D02">
      <w:pPr>
        <w:spacing w:after="0"/>
        <w:jc w:val="both"/>
        <w:pPrChange w:id="256" w:author="Kateřina Kroupová" w:date="2025-10-14T23:32:00Z" w16du:dateUtc="2025-10-14T21:32:00Z">
          <w:pPr>
            <w:spacing w:after="0"/>
          </w:pPr>
        </w:pPrChange>
      </w:pPr>
      <w:r>
        <w:rPr>
          <w:b/>
          <w:bCs/>
        </w:rPr>
        <w:t xml:space="preserve">POPIS SLUŽBY </w:t>
      </w:r>
    </w:p>
    <w:p w14:paraId="6732F489" w14:textId="77777777" w:rsidR="008F7827" w:rsidRDefault="008F7827" w:rsidP="00636D02">
      <w:pPr>
        <w:jc w:val="both"/>
        <w:pPrChange w:id="257" w:author="Kateřina Kroupová" w:date="2025-10-14T23:32:00Z" w16du:dateUtc="2025-10-14T21:32:00Z">
          <w:pPr/>
        </w:pPrChange>
      </w:pPr>
      <w:r>
        <w:t xml:space="preserve">Služba zahrnuje celoplošný sběr, přepravu (svoz), úpravu (třídění), zajišťování odpovídajícího využívání a odpovídajícího odstraňování objemného odpadu (20 03 07) a to na základě Objednávek. </w:t>
      </w:r>
    </w:p>
    <w:p w14:paraId="31B29799" w14:textId="4D2333D3" w:rsidR="00894A79" w:rsidRDefault="00894A79" w:rsidP="00636D02">
      <w:pPr>
        <w:jc w:val="both"/>
        <w:pPrChange w:id="258" w:author="Kateřina Kroupová" w:date="2025-10-14T23:32:00Z" w16du:dateUtc="2025-10-14T21:32:00Z">
          <w:pPr/>
        </w:pPrChange>
      </w:pPr>
      <w:r>
        <w:t>Sběr objemného odpadu se bude provádět dle potřeb Objednatele:</w:t>
      </w:r>
    </w:p>
    <w:p w14:paraId="4A729ED9" w14:textId="71D2DDCE" w:rsidR="00894A79" w:rsidRPr="00B00BBE" w:rsidRDefault="00894A79" w:rsidP="00636D02">
      <w:pPr>
        <w:pStyle w:val="Odstavecseseznamem"/>
        <w:numPr>
          <w:ilvl w:val="0"/>
          <w:numId w:val="41"/>
        </w:numPr>
        <w:jc w:val="both"/>
        <w:pPrChange w:id="259" w:author="Kateřina Kroupová" w:date="2025-10-14T23:32:00Z" w16du:dateUtc="2025-10-14T21:32:00Z">
          <w:pPr>
            <w:pStyle w:val="Odstavecseseznamem"/>
            <w:numPr>
              <w:numId w:val="41"/>
            </w:numPr>
            <w:ind w:hanging="360"/>
          </w:pPr>
        </w:pPrChange>
      </w:pPr>
      <w:r>
        <w:t xml:space="preserve">v rozsahu určeném na základě </w:t>
      </w:r>
      <w:r w:rsidRPr="001B7609">
        <w:t>Objednávek</w:t>
      </w:r>
      <w:r>
        <w:t>,</w:t>
      </w:r>
      <w:r w:rsidRPr="001B7609">
        <w:t xml:space="preserve"> které budou učiněny maximálně 2x ročně ze zastávek nebo míst určených Objednatelem.</w:t>
      </w:r>
      <w:r>
        <w:t xml:space="preserve"> </w:t>
      </w:r>
      <w:r w:rsidRPr="00F766F8">
        <w:t xml:space="preserve">Soupis </w:t>
      </w:r>
      <w:r>
        <w:t>30</w:t>
      </w:r>
      <w:r w:rsidRPr="00F766F8">
        <w:t xml:space="preserve"> stávajících zastávek (případně v digitálním </w:t>
      </w:r>
      <w:r w:rsidRPr="00B00BBE">
        <w:t xml:space="preserve">pasportu) a orientační rozpis jejich svozu je přílohou tohoto KL, jedná se v současnosti o jarní a podzimní úklid (zveřejňováno na webu města pouze dočasně).  </w:t>
      </w:r>
    </w:p>
    <w:p w14:paraId="2462CD43" w14:textId="6A81D745" w:rsidR="00894A79" w:rsidRPr="00B00BBE" w:rsidRDefault="00894A79" w:rsidP="00636D02">
      <w:pPr>
        <w:pStyle w:val="Odstavecseseznamem"/>
        <w:numPr>
          <w:ilvl w:val="0"/>
          <w:numId w:val="41"/>
        </w:numPr>
        <w:jc w:val="both"/>
        <w:pPrChange w:id="260" w:author="Kateřina Kroupová" w:date="2025-10-14T23:32:00Z" w16du:dateUtc="2025-10-14T21:32:00Z">
          <w:pPr>
            <w:pStyle w:val="Odstavecseseznamem"/>
            <w:numPr>
              <w:numId w:val="41"/>
            </w:numPr>
            <w:ind w:hanging="360"/>
          </w:pPr>
        </w:pPrChange>
      </w:pPr>
      <w:r w:rsidRPr="00B00BBE">
        <w:t>z chatové oblasti Krejdy – 3 stanoviště VOK přistavené Poskytovatelem vždy 1. sobotu v měsíci období duben až říjen (případně listopad) umístění a orientační rozpis je uveřejněno na webu města</w:t>
      </w:r>
      <w:r w:rsidR="00B00BBE">
        <w:t xml:space="preserve"> a je přílohou</w:t>
      </w:r>
      <w:r w:rsidRPr="00B00BBE">
        <w:t>.</w:t>
      </w:r>
    </w:p>
    <w:p w14:paraId="1F7ED8ED" w14:textId="14A29D4C" w:rsidR="008F7827" w:rsidRDefault="008F7827" w:rsidP="00636D02">
      <w:pPr>
        <w:jc w:val="both"/>
        <w:pPrChange w:id="261" w:author="Kateřina Kroupová" w:date="2025-10-14T23:32:00Z" w16du:dateUtc="2025-10-14T21:32:00Z">
          <w:pPr/>
        </w:pPrChange>
      </w:pPr>
      <w:r>
        <w:t xml:space="preserve">Objemný odpad je zpracováván (využíván nebo odstraňován) způsobem, který je v souladu s platnou legislativou a představuje pro Objednatele nejnižší celkové náklady na zajištění jeho zpracování. Poskytovatel je tak povinen pro zpracování každé části objemného odpadu povinen zvolit způsob, který je v souladu s platnou legislativou a který pro </w:t>
      </w:r>
      <w:r w:rsidR="0088694A">
        <w:t xml:space="preserve">Objednatele </w:t>
      </w:r>
      <w:r>
        <w:t xml:space="preserve">bude znamenat nejnižší celkové náklady (včetně případných poplatků a souvisejících nákladů s pojených s ukládáním objemného odpadu na skládku).  </w:t>
      </w:r>
    </w:p>
    <w:p w14:paraId="2F142B14" w14:textId="19814253" w:rsidR="008F7827" w:rsidRPr="008F7827" w:rsidRDefault="008F7827" w:rsidP="00636D02">
      <w:pPr>
        <w:spacing w:after="0"/>
        <w:jc w:val="both"/>
        <w:pPrChange w:id="262" w:author="Kateřina Kroupová" w:date="2025-10-14T23:32:00Z" w16du:dateUtc="2025-10-14T21:32:00Z">
          <w:pPr>
            <w:spacing w:after="0"/>
          </w:pPr>
        </w:pPrChange>
      </w:pPr>
      <w:r>
        <w:t>Objemným odpadem se míní zejména vysloužilé předměty z domácností (např. vyřazený nábytek, matrace, koberce, podlahové krytiny), které nelze pro jejich rozměry odkládat do sběrných nádob na směsný komunální odpad. Po sběru odpadu musí být zastávky, kde byly odpady odloženy, vyčištěn</w:t>
      </w:r>
      <w:r w:rsidR="002435F5">
        <w:t>y</w:t>
      </w:r>
      <w:r>
        <w:t xml:space="preserve"> v</w:t>
      </w:r>
      <w:del w:id="263" w:author="Kateřina Kroupová" w:date="2025-10-14T23:39:00Z" w16du:dateUtc="2025-10-14T21:39:00Z">
        <w:r w:rsidDel="00241A30">
          <w:delText xml:space="preserve"> </w:delText>
        </w:r>
      </w:del>
      <w:ins w:id="264" w:author="Kateřina Kroupová" w:date="2025-10-14T23:39:00Z" w16du:dateUtc="2025-10-14T21:39:00Z">
        <w:r w:rsidR="00241A30">
          <w:t> </w:t>
        </w:r>
      </w:ins>
      <w:r>
        <w:t xml:space="preserve">den sběru a svozu, a to včetně odstranění odpadu, který za objemný odpad dle výše uvedené definice nelze považovat (zejména směsný komunální odpad neuložený v k tomu určených nádobách, např. nebezpečný odpad, </w:t>
      </w:r>
      <w:proofErr w:type="gramStart"/>
      <w:r>
        <w:t>SKO,</w:t>
      </w:r>
      <w:proofErr w:type="gramEnd"/>
      <w:r>
        <w:t xml:space="preserve"> atd.) a </w:t>
      </w:r>
      <w:r w:rsidR="00F766F8">
        <w:t xml:space="preserve">včetně </w:t>
      </w:r>
      <w:r>
        <w:t>výrobků s ukončenou životností</w:t>
      </w:r>
      <w:r w:rsidR="00966AF5">
        <w:t>.</w:t>
      </w:r>
    </w:p>
    <w:p w14:paraId="1C2C87E9" w14:textId="5E9B912E" w:rsidR="008F7827" w:rsidRDefault="008F7827" w:rsidP="00636D02">
      <w:pPr>
        <w:spacing w:after="0"/>
        <w:jc w:val="both"/>
        <w:pPrChange w:id="265" w:author="Kateřina Kroupová" w:date="2025-10-14T23:32:00Z" w16du:dateUtc="2025-10-14T21:32:00Z">
          <w:pPr>
            <w:spacing w:after="0"/>
          </w:pPr>
        </w:pPrChange>
      </w:pPr>
    </w:p>
    <w:p w14:paraId="34372C09" w14:textId="193D1AFC" w:rsidR="00817FF4" w:rsidRDefault="00817FF4" w:rsidP="00636D02">
      <w:pPr>
        <w:tabs>
          <w:tab w:val="left" w:pos="1065"/>
        </w:tabs>
        <w:spacing w:after="0"/>
        <w:jc w:val="both"/>
        <w:rPr>
          <w:b/>
          <w:bCs/>
        </w:rPr>
        <w:pPrChange w:id="266" w:author="Kateřina Kroupová" w:date="2025-10-14T23:32:00Z" w16du:dateUtc="2025-10-14T21:32:00Z">
          <w:pPr>
            <w:tabs>
              <w:tab w:val="left" w:pos="1065"/>
            </w:tabs>
            <w:spacing w:after="0"/>
          </w:pPr>
        </w:pPrChange>
      </w:pPr>
      <w:r w:rsidRPr="00817FF4">
        <w:rPr>
          <w:b/>
          <w:bCs/>
        </w:rPr>
        <w:t xml:space="preserve">PODMÍNKY POSKYTOVÁNÍ SLUŽEB </w:t>
      </w:r>
    </w:p>
    <w:p w14:paraId="1A359E19" w14:textId="77777777" w:rsidR="00817FF4" w:rsidRDefault="00817FF4" w:rsidP="00636D02">
      <w:pPr>
        <w:pStyle w:val="Odstavecseseznamem"/>
        <w:numPr>
          <w:ilvl w:val="0"/>
          <w:numId w:val="21"/>
        </w:numPr>
        <w:jc w:val="both"/>
        <w:pPrChange w:id="267" w:author="Kateřina Kroupová" w:date="2025-10-14T23:32:00Z" w16du:dateUtc="2025-10-14T21:32:00Z">
          <w:pPr>
            <w:pStyle w:val="Odstavecseseznamem"/>
            <w:numPr>
              <w:numId w:val="21"/>
            </w:numPr>
            <w:ind w:hanging="360"/>
          </w:pPr>
        </w:pPrChange>
      </w:pPr>
      <w:r>
        <w:t xml:space="preserve">Cena za celoplošný sběr, přepravu (svoz), úpravu (třídění), zajišťování odpovídajícího využívání a odpovídajícího odstraňování objemného odpadu (20 03 07) zahrnuje veškeré náklady nezbytné k poskytování Služeb dle tohoto Katalogového listu, zejména: </w:t>
      </w:r>
    </w:p>
    <w:p w14:paraId="1DCC7CC9" w14:textId="055A8CDE" w:rsidR="00817FF4" w:rsidRDefault="00817FF4" w:rsidP="00636D02">
      <w:pPr>
        <w:pStyle w:val="Odstavecseseznamem"/>
        <w:numPr>
          <w:ilvl w:val="1"/>
          <w:numId w:val="21"/>
        </w:numPr>
        <w:jc w:val="both"/>
        <w:pPrChange w:id="268" w:author="Kateřina Kroupová" w:date="2025-10-14T23:32:00Z" w16du:dateUtc="2025-10-14T21:32:00Z">
          <w:pPr>
            <w:pStyle w:val="Odstavecseseznamem"/>
            <w:numPr>
              <w:ilvl w:val="1"/>
              <w:numId w:val="21"/>
            </w:numPr>
            <w:ind w:left="1080" w:hanging="360"/>
          </w:pPr>
        </w:pPrChange>
      </w:pPr>
      <w:r>
        <w:t>Účast při zpracování harmonogramu svozu a jeho dodržování dle požadavku Objednatele</w:t>
      </w:r>
      <w:r w:rsidR="00EB0D2B">
        <w:t xml:space="preserve"> </w:t>
      </w:r>
      <w:r w:rsidR="001815F2">
        <w:t xml:space="preserve">max. </w:t>
      </w:r>
      <w:r w:rsidR="000C3B6D">
        <w:t>2x ročně</w:t>
      </w:r>
      <w:r>
        <w:t xml:space="preserve">.  </w:t>
      </w:r>
    </w:p>
    <w:p w14:paraId="4558888A" w14:textId="77777777" w:rsidR="005B7C31" w:rsidRDefault="00817FF4" w:rsidP="00636D02">
      <w:pPr>
        <w:pStyle w:val="Odstavecseseznamem"/>
        <w:numPr>
          <w:ilvl w:val="1"/>
          <w:numId w:val="21"/>
        </w:numPr>
        <w:jc w:val="both"/>
        <w:pPrChange w:id="269" w:author="Kateřina Kroupová" w:date="2025-10-14T23:32:00Z" w16du:dateUtc="2025-10-14T21:32:00Z">
          <w:pPr>
            <w:pStyle w:val="Odstavecseseznamem"/>
            <w:numPr>
              <w:ilvl w:val="1"/>
              <w:numId w:val="21"/>
            </w:numPr>
            <w:ind w:left="1080" w:hanging="360"/>
          </w:pPr>
        </w:pPrChange>
      </w:pPr>
      <w:r>
        <w:t xml:space="preserve">Naložení všech odložených odpadů do svozových vozidel, včetně manipulace s veškerým odpadem nebo s nádobami, ve kterých je uložen, ať již se nacházejí na nebo u silniční komunikace I., II. nebo III. třídy, ale také na účelových komunikacích a jiných cestách bez asfaltového povrhu. </w:t>
      </w:r>
    </w:p>
    <w:p w14:paraId="0FE44BCC" w14:textId="568EF4F7" w:rsidR="00966AF5" w:rsidRDefault="00817FF4" w:rsidP="00636D02">
      <w:pPr>
        <w:pStyle w:val="Odstavecseseznamem"/>
        <w:numPr>
          <w:ilvl w:val="1"/>
          <w:numId w:val="21"/>
        </w:numPr>
        <w:jc w:val="both"/>
        <w:pPrChange w:id="270" w:author="Kateřina Kroupová" w:date="2025-10-14T23:32:00Z" w16du:dateUtc="2025-10-14T21:32:00Z">
          <w:pPr>
            <w:pStyle w:val="Odstavecseseznamem"/>
            <w:numPr>
              <w:ilvl w:val="1"/>
              <w:numId w:val="21"/>
            </w:numPr>
            <w:ind w:left="1080" w:hanging="360"/>
          </w:pPr>
        </w:pPrChange>
      </w:pPr>
      <w:r>
        <w:t>Úklid stanoviště v den sběru a svozu, a to včetně odpadu, který do objemného odpadu nepatří (zejména směsný komunální odpad, dřevo pneumatiky, sanitární předměty, použitá elektrozařízení, apod.), a zametení stanoviště</w:t>
      </w:r>
      <w:r w:rsidR="00966AF5">
        <w:t>.</w:t>
      </w:r>
      <w:r>
        <w:t xml:space="preserve"> Poskytovatel je povinen zajistit, že po provedení úklidu bude stanoviště a jeho okolí čisté. </w:t>
      </w:r>
      <w:r w:rsidR="007676BC">
        <w:t xml:space="preserve">Při znečištění místa bez zavinění Poskytovatele služby – úklid je nákladem Objednatelem Poskytovatel pro takový případ zajistí fotodokumentaci před a po provedení úklidu. Fotodokumentace musí prokazatelně zaznamenávat údaje o času pořízení nejméně v rozsahu rok, měsíc, den, hodina, minuta. </w:t>
      </w:r>
    </w:p>
    <w:p w14:paraId="0437CEB6" w14:textId="7DDAE25B" w:rsidR="00817FF4" w:rsidRDefault="00817FF4" w:rsidP="00636D02">
      <w:pPr>
        <w:pStyle w:val="Odstavecseseznamem"/>
        <w:numPr>
          <w:ilvl w:val="1"/>
          <w:numId w:val="21"/>
        </w:numPr>
        <w:jc w:val="both"/>
        <w:pPrChange w:id="271" w:author="Kateřina Kroupová" w:date="2025-10-14T23:32:00Z" w16du:dateUtc="2025-10-14T21:32:00Z">
          <w:pPr>
            <w:pStyle w:val="Odstavecseseznamem"/>
            <w:numPr>
              <w:ilvl w:val="1"/>
              <w:numId w:val="21"/>
            </w:numPr>
            <w:ind w:left="1080" w:hanging="360"/>
          </w:pPr>
        </w:pPrChange>
      </w:pPr>
      <w:r>
        <w:t>Odstranění či využití objemného odpadu v souladu s platnou legislativou a odstranění netříděných složek z ostatního objemného odpadu, vč. odpadů, které nelze považovat za objemný odpad.</w:t>
      </w:r>
    </w:p>
    <w:p w14:paraId="6659E076" w14:textId="77777777" w:rsidR="00817FF4" w:rsidRDefault="00817FF4" w:rsidP="00636D02">
      <w:pPr>
        <w:pStyle w:val="Odstavecseseznamem"/>
        <w:numPr>
          <w:ilvl w:val="1"/>
          <w:numId w:val="21"/>
        </w:numPr>
        <w:jc w:val="both"/>
        <w:pPrChange w:id="272" w:author="Kateřina Kroupová" w:date="2025-10-14T23:32:00Z" w16du:dateUtc="2025-10-14T21:32:00Z">
          <w:pPr>
            <w:pStyle w:val="Odstavecseseznamem"/>
            <w:numPr>
              <w:ilvl w:val="1"/>
              <w:numId w:val="21"/>
            </w:numPr>
            <w:ind w:left="1080" w:hanging="360"/>
          </w:pPr>
        </w:pPrChange>
      </w:pPr>
      <w:r>
        <w:lastRenderedPageBreak/>
        <w:t xml:space="preserve">Kontrolu provedení Služby dle požadavku Objednatele za účasti zástupce </w:t>
      </w:r>
      <w:r w:rsidRPr="00817FF4">
        <w:t xml:space="preserve">Objednatele. </w:t>
      </w:r>
    </w:p>
    <w:p w14:paraId="65756F4E" w14:textId="243331B6" w:rsidR="00817FF4" w:rsidRDefault="00817FF4" w:rsidP="00636D02">
      <w:pPr>
        <w:pStyle w:val="Odstavecseseznamem"/>
        <w:numPr>
          <w:ilvl w:val="1"/>
          <w:numId w:val="21"/>
        </w:numPr>
        <w:jc w:val="both"/>
        <w:pPrChange w:id="273" w:author="Kateřina Kroupová" w:date="2025-10-14T23:32:00Z" w16du:dateUtc="2025-10-14T21:32:00Z">
          <w:pPr>
            <w:pStyle w:val="Odstavecseseznamem"/>
            <w:numPr>
              <w:ilvl w:val="1"/>
              <w:numId w:val="21"/>
            </w:numPr>
            <w:ind w:left="1080" w:hanging="360"/>
          </w:pPr>
        </w:pPrChange>
      </w:pPr>
      <w:r w:rsidRPr="00817FF4">
        <w:t>Vážení všech svezených odpadů s identifikací na úrovni jednotlivých druhů odpadů</w:t>
      </w:r>
      <w:r w:rsidR="00E34229">
        <w:t xml:space="preserve"> po </w:t>
      </w:r>
      <w:r w:rsidR="00A374E1">
        <w:t>rozebrání</w:t>
      </w:r>
      <w:r w:rsidR="007676BC">
        <w:t>.</w:t>
      </w:r>
    </w:p>
    <w:p w14:paraId="021839F9" w14:textId="54E2A340" w:rsidR="00152A96" w:rsidRPr="00152A96" w:rsidRDefault="00152A96" w:rsidP="00636D02">
      <w:pPr>
        <w:tabs>
          <w:tab w:val="left" w:pos="1065"/>
        </w:tabs>
        <w:spacing w:after="0"/>
        <w:jc w:val="both"/>
        <w:rPr>
          <w:b/>
          <w:bCs/>
        </w:rPr>
        <w:pPrChange w:id="274" w:author="Kateřina Kroupová" w:date="2025-10-14T23:32:00Z" w16du:dateUtc="2025-10-14T21:32:00Z">
          <w:pPr>
            <w:tabs>
              <w:tab w:val="left" w:pos="1065"/>
            </w:tabs>
            <w:spacing w:after="0"/>
          </w:pPr>
        </w:pPrChange>
      </w:pPr>
      <w:r w:rsidRPr="00152A96">
        <w:rPr>
          <w:b/>
          <w:bCs/>
        </w:rPr>
        <w:t xml:space="preserve">Místo plnění </w:t>
      </w:r>
    </w:p>
    <w:p w14:paraId="159D9F07" w14:textId="4225F119" w:rsidR="00152A96" w:rsidRDefault="00152A96" w:rsidP="00636D02">
      <w:pPr>
        <w:tabs>
          <w:tab w:val="left" w:pos="1065"/>
        </w:tabs>
        <w:spacing w:after="0"/>
        <w:jc w:val="both"/>
        <w:pPrChange w:id="275" w:author="Kateřina Kroupová" w:date="2025-10-14T23:32:00Z" w16du:dateUtc="2025-10-14T21:32:00Z">
          <w:pPr>
            <w:tabs>
              <w:tab w:val="left" w:pos="1065"/>
            </w:tabs>
            <w:spacing w:after="0"/>
          </w:pPr>
        </w:pPrChange>
      </w:pPr>
      <w:r w:rsidRPr="00B00BBE">
        <w:t>Správní obvod Objednatele, konkrétní místa plnění budou určena Objednávkou</w:t>
      </w:r>
      <w:r w:rsidR="001E3B0C" w:rsidRPr="00B00BBE">
        <w:t xml:space="preserve"> - aktuální umístění – tabulka přílohou </w:t>
      </w:r>
      <w:r w:rsidRPr="00B00BBE">
        <w:t>.</w:t>
      </w:r>
      <w:r w:rsidRPr="00152A96">
        <w:t xml:space="preserve"> </w:t>
      </w:r>
    </w:p>
    <w:p w14:paraId="6F5ED833" w14:textId="77777777" w:rsidR="001815F2" w:rsidRDefault="001815F2" w:rsidP="00636D02">
      <w:pPr>
        <w:tabs>
          <w:tab w:val="left" w:pos="1065"/>
        </w:tabs>
        <w:spacing w:after="0"/>
        <w:jc w:val="both"/>
        <w:pPrChange w:id="276" w:author="Kateřina Kroupová" w:date="2025-10-14T23:32:00Z" w16du:dateUtc="2025-10-14T21:32:00Z">
          <w:pPr>
            <w:tabs>
              <w:tab w:val="left" w:pos="1065"/>
            </w:tabs>
            <w:spacing w:after="0"/>
          </w:pPr>
        </w:pPrChange>
      </w:pPr>
    </w:p>
    <w:p w14:paraId="653A1624" w14:textId="37CB9764" w:rsidR="00D84996" w:rsidRDefault="001815F2" w:rsidP="00636D02">
      <w:pPr>
        <w:jc w:val="both"/>
        <w:pPrChange w:id="277" w:author="Kateřina Kroupová" w:date="2025-10-14T23:32:00Z" w16du:dateUtc="2025-10-14T21:32:00Z">
          <w:pPr/>
        </w:pPrChange>
      </w:pPr>
      <w:r w:rsidRPr="00B00BBE">
        <w:t>Sezónní sběr objemného odpadu z chatové oblasti Krejdy z předem určených stanovišť</w:t>
      </w:r>
      <w:r w:rsidR="001E3B0C" w:rsidRPr="00B00BBE">
        <w:t xml:space="preserve"> a dle harmonogramu daného </w:t>
      </w:r>
      <w:r w:rsidRPr="00B00BBE">
        <w:t>Objednatelem</w:t>
      </w:r>
      <w:r w:rsidR="001E3B0C" w:rsidRPr="00B00BBE">
        <w:t xml:space="preserve"> - příloha</w:t>
      </w:r>
      <w:r w:rsidRPr="00B00BBE">
        <w:t>.</w:t>
      </w:r>
      <w:r>
        <w:t xml:space="preserve"> </w:t>
      </w:r>
    </w:p>
    <w:p w14:paraId="187B9E23" w14:textId="77777777" w:rsidR="00D84996" w:rsidRDefault="00D84996" w:rsidP="00636D02">
      <w:pPr>
        <w:jc w:val="both"/>
        <w:pPrChange w:id="278" w:author="Kateřina Kroupová" w:date="2025-10-14T23:32:00Z" w16du:dateUtc="2025-10-14T21:32:00Z">
          <w:pPr/>
        </w:pPrChange>
      </w:pPr>
      <w:r>
        <w:br w:type="page"/>
      </w:r>
    </w:p>
    <w:p w14:paraId="59D28D35" w14:textId="77777777" w:rsidR="008905CC" w:rsidRDefault="008905CC" w:rsidP="00636D02">
      <w:pPr>
        <w:tabs>
          <w:tab w:val="left" w:pos="1065"/>
        </w:tabs>
        <w:spacing w:after="0"/>
        <w:jc w:val="both"/>
        <w:pPrChange w:id="279" w:author="Kateřina Kroupová" w:date="2025-10-14T23:32:00Z" w16du:dateUtc="2025-10-14T21:32:00Z">
          <w:pPr>
            <w:tabs>
              <w:tab w:val="left" w:pos="1065"/>
            </w:tabs>
            <w:spacing w:after="0"/>
          </w:pPr>
        </w:pPrChange>
      </w:pPr>
    </w:p>
    <w:p w14:paraId="2BD4403F" w14:textId="1005E161" w:rsidR="00152A96" w:rsidRDefault="00152A96" w:rsidP="00636D02">
      <w:pPr>
        <w:jc w:val="both"/>
        <w:rPr>
          <w:b/>
          <w:bCs/>
        </w:rPr>
        <w:pPrChange w:id="280" w:author="Kateřina Kroupová" w:date="2025-10-14T23:32:00Z" w16du:dateUtc="2025-10-14T21:32:00Z">
          <w:pPr>
            <w:jc w:val="center"/>
          </w:pPr>
        </w:pPrChange>
      </w:pPr>
      <w:r w:rsidRPr="00B67276">
        <w:rPr>
          <w:b/>
          <w:bCs/>
        </w:rPr>
        <w:t xml:space="preserve">KATALOGOVÝ LIST </w:t>
      </w:r>
      <w:r w:rsidR="008D485C">
        <w:rPr>
          <w:b/>
          <w:bCs/>
        </w:rPr>
        <w:t>7</w:t>
      </w:r>
      <w:r w:rsidRPr="00B67276">
        <w:rPr>
          <w:b/>
          <w:bCs/>
        </w:rPr>
        <w:t xml:space="preserve"> – </w:t>
      </w:r>
      <w:r>
        <w:rPr>
          <w:b/>
          <w:bCs/>
        </w:rPr>
        <w:t xml:space="preserve">ÚKLID ODPADU ODLOŽENÉHO MIMO NÁDOBY </w:t>
      </w:r>
    </w:p>
    <w:p w14:paraId="51E54A23" w14:textId="1D893497" w:rsidR="00152A96" w:rsidRDefault="00152A96" w:rsidP="00636D02">
      <w:pPr>
        <w:spacing w:after="0"/>
        <w:jc w:val="both"/>
        <w:rPr>
          <w:b/>
          <w:bCs/>
        </w:rPr>
        <w:pPrChange w:id="281" w:author="Kateřina Kroupová" w:date="2025-10-14T23:32:00Z" w16du:dateUtc="2025-10-14T21:32:00Z">
          <w:pPr>
            <w:spacing w:after="0"/>
          </w:pPr>
        </w:pPrChange>
      </w:pPr>
      <w:r w:rsidRPr="00152A96">
        <w:rPr>
          <w:b/>
          <w:bCs/>
        </w:rPr>
        <w:t xml:space="preserve">POPIS SLUŽBY </w:t>
      </w:r>
    </w:p>
    <w:p w14:paraId="731327D5" w14:textId="77777777" w:rsidR="00D51A17" w:rsidRDefault="00152A96" w:rsidP="00636D02">
      <w:pPr>
        <w:jc w:val="both"/>
        <w:pPrChange w:id="282" w:author="Kateřina Kroupová" w:date="2025-10-14T23:32:00Z" w16du:dateUtc="2025-10-14T21:32:00Z">
          <w:pPr/>
        </w:pPrChange>
      </w:pPr>
      <w:r>
        <w:t xml:space="preserve">Služba zahrnuje celoplošný sběr, přepravu (svoz), úpravu (třídění), zajišťování odpovídajícího využívání a odpovídajícího odstraňování odpadu odloženého mimo nádoby na území správního obvodu Města Žďár nad Sázavou. </w:t>
      </w:r>
    </w:p>
    <w:p w14:paraId="2AAF2F60" w14:textId="13A2B260" w:rsidR="00152A96" w:rsidRDefault="00152A96" w:rsidP="00636D02">
      <w:pPr>
        <w:jc w:val="both"/>
        <w:pPrChange w:id="283" w:author="Kateřina Kroupová" w:date="2025-10-14T23:32:00Z" w16du:dateUtc="2025-10-14T21:32:00Z">
          <w:pPr/>
        </w:pPrChange>
      </w:pPr>
      <w:r>
        <w:t>Sběr a odvoz odpadu odloženého mimo nádoby se provádí dle aktuálních potřeb Objednatele specifikovaných v Objednávce v časovém období stanoveném Objednatelem, a to ze sběrných míst určených přímo Objednávkou a jejich okolí, případně dle schváleného harmonogramu vytvořeného v</w:t>
      </w:r>
      <w:ins w:id="284" w:author="Kateřina Kroupová" w:date="2025-10-14T23:41:00Z" w16du:dateUtc="2025-10-14T21:41:00Z">
        <w:r w:rsidR="00681CC8">
          <w:t> </w:t>
        </w:r>
      </w:ins>
      <w:del w:id="285" w:author="Kateřina Kroupová" w:date="2025-10-14T23:41:00Z" w16du:dateUtc="2025-10-14T21:41:00Z">
        <w:r w:rsidDel="00681CC8">
          <w:delText xml:space="preserve"> </w:delText>
        </w:r>
      </w:del>
      <w:r>
        <w:t xml:space="preserve">souladu s Objednávkou. </w:t>
      </w:r>
    </w:p>
    <w:p w14:paraId="6FA7F773" w14:textId="634D5035" w:rsidR="00152A96" w:rsidRDefault="00152A96" w:rsidP="00636D02">
      <w:pPr>
        <w:jc w:val="both"/>
        <w:pPrChange w:id="286" w:author="Kateřina Kroupová" w:date="2025-10-14T23:32:00Z" w16du:dateUtc="2025-10-14T21:32:00Z">
          <w:pPr/>
        </w:pPrChange>
      </w:pPr>
      <w:r>
        <w:t>Při odvozu jsou odpady tříděny dle jednotlivých komodit minimálně v rozsahu papír</w:t>
      </w:r>
      <w:r w:rsidR="00E930E6">
        <w:t xml:space="preserve"> a objemný odpad</w:t>
      </w:r>
      <w:r>
        <w:t>. Poskytovatel je zároveň povinen v souladu s právními předpisy zajistit v co největší míře roztřídění a</w:t>
      </w:r>
      <w:ins w:id="287" w:author="Kateřina Kroupová" w:date="2025-10-14T23:41:00Z" w16du:dateUtc="2025-10-14T21:41:00Z">
        <w:r w:rsidR="00681CC8">
          <w:t> </w:t>
        </w:r>
      </w:ins>
      <w:del w:id="288" w:author="Kateřina Kroupová" w:date="2025-10-14T23:41:00Z" w16du:dateUtc="2025-10-14T21:41:00Z">
        <w:r w:rsidDel="00681CC8">
          <w:delText xml:space="preserve"> </w:delText>
        </w:r>
      </w:del>
      <w:r>
        <w:t>následné využití vytříděných složek z odpadu odloženého mimo nádoby. Netříděné složky z ostatního odpadu odloženého mimo nádoby, vč. odpadů, které nelze považovat za objemný odpad (např. SKO atd.), jsou odstraňovány. Odpad je zpracováván (využíván nebo odstraňován) způsobem, který je v souladu s platnou legislativou a představuje pro Objednatele nejnižší celkové náklady na zajištění jeho zpracování</w:t>
      </w:r>
      <w:r w:rsidR="00136043">
        <w:t xml:space="preserve"> nebo odstranění </w:t>
      </w:r>
      <w:r>
        <w:t>(včetně případných poplatků a souvisejících nákladů spojených s</w:t>
      </w:r>
      <w:ins w:id="289" w:author="Kateřina Kroupová" w:date="2025-10-14T23:41:00Z" w16du:dateUtc="2025-10-14T21:41:00Z">
        <w:r w:rsidR="00681CC8">
          <w:t> </w:t>
        </w:r>
      </w:ins>
      <w:del w:id="290" w:author="Kateřina Kroupová" w:date="2025-10-14T23:41:00Z" w16du:dateUtc="2025-10-14T21:41:00Z">
        <w:r w:rsidDel="00681CC8">
          <w:delText xml:space="preserve"> </w:delText>
        </w:r>
      </w:del>
      <w:r>
        <w:t xml:space="preserve">ukládáním odpadu na skládku). </w:t>
      </w:r>
    </w:p>
    <w:p w14:paraId="644609ED" w14:textId="61CE3C83" w:rsidR="00152A96" w:rsidRDefault="00152A96" w:rsidP="00636D02">
      <w:pPr>
        <w:jc w:val="both"/>
        <w:pPrChange w:id="291" w:author="Kateřina Kroupová" w:date="2025-10-14T23:32:00Z" w16du:dateUtc="2025-10-14T21:32:00Z">
          <w:pPr/>
        </w:pPrChange>
      </w:pPr>
      <w:r>
        <w:t xml:space="preserve">Součástí Služeb dle tohoto katalogového listu je rovněž úklid místa svozu po jeho provedení včetně pořízení související </w:t>
      </w:r>
      <w:r w:rsidR="00F766F8">
        <w:t xml:space="preserve">namátkové </w:t>
      </w:r>
      <w:r w:rsidRPr="00F766F8">
        <w:t>fotodokumentace.</w:t>
      </w:r>
      <w:r>
        <w:t xml:space="preserve"> </w:t>
      </w:r>
    </w:p>
    <w:p w14:paraId="33B353CB" w14:textId="77777777" w:rsidR="00152A96" w:rsidRPr="00152A96" w:rsidRDefault="00152A96" w:rsidP="00636D02">
      <w:pPr>
        <w:spacing w:after="0"/>
        <w:jc w:val="both"/>
        <w:rPr>
          <w:b/>
          <w:bCs/>
        </w:rPr>
        <w:pPrChange w:id="292" w:author="Kateřina Kroupová" w:date="2025-10-14T23:32:00Z" w16du:dateUtc="2025-10-14T21:32:00Z">
          <w:pPr>
            <w:spacing w:after="0"/>
          </w:pPr>
        </w:pPrChange>
      </w:pPr>
    </w:p>
    <w:p w14:paraId="15C46E9D" w14:textId="0A0538C8" w:rsidR="00152A96" w:rsidRDefault="00D01D33" w:rsidP="00636D02">
      <w:pPr>
        <w:tabs>
          <w:tab w:val="left" w:pos="1065"/>
        </w:tabs>
        <w:spacing w:after="0"/>
        <w:jc w:val="both"/>
        <w:rPr>
          <w:b/>
          <w:bCs/>
        </w:rPr>
        <w:pPrChange w:id="293" w:author="Kateřina Kroupová" w:date="2025-10-14T23:32:00Z" w16du:dateUtc="2025-10-14T21:32:00Z">
          <w:pPr>
            <w:tabs>
              <w:tab w:val="left" w:pos="1065"/>
            </w:tabs>
            <w:spacing w:after="0"/>
          </w:pPr>
        </w:pPrChange>
      </w:pPr>
      <w:r w:rsidRPr="00D01D33">
        <w:rPr>
          <w:b/>
          <w:bCs/>
        </w:rPr>
        <w:t xml:space="preserve">PODMÍNKY POSKYTOVÁNÍ SLUŽEB </w:t>
      </w:r>
    </w:p>
    <w:p w14:paraId="5DDB4200" w14:textId="77777777" w:rsidR="00FF23B8" w:rsidRDefault="00FF23B8" w:rsidP="00636D02">
      <w:pPr>
        <w:pStyle w:val="Odstavecseseznamem"/>
        <w:numPr>
          <w:ilvl w:val="0"/>
          <w:numId w:val="22"/>
        </w:numPr>
        <w:jc w:val="both"/>
        <w:pPrChange w:id="294" w:author="Kateřina Kroupová" w:date="2025-10-14T23:32:00Z" w16du:dateUtc="2025-10-14T21:32:00Z">
          <w:pPr>
            <w:pStyle w:val="Odstavecseseznamem"/>
            <w:numPr>
              <w:numId w:val="22"/>
            </w:numPr>
            <w:ind w:hanging="360"/>
          </w:pPr>
        </w:pPrChange>
      </w:pPr>
      <w:r>
        <w:t xml:space="preserve">Cena za celoplošný sběr, přepravu (svoz), úpravu (třídění), zajišťování odpovídajícího využívání a odpovídajícího odstraňování odpadu odloženého mimo nádoby, tedy Služby dle tohoto Katalogového listu, musí obsahovat veškeré náklady nutné k jejich provedení, zejména: </w:t>
      </w:r>
    </w:p>
    <w:p w14:paraId="7B02F819" w14:textId="77777777" w:rsidR="00FF23B8" w:rsidRDefault="00FF23B8" w:rsidP="00636D02">
      <w:pPr>
        <w:pStyle w:val="Odstavecseseznamem"/>
        <w:numPr>
          <w:ilvl w:val="1"/>
          <w:numId w:val="23"/>
        </w:numPr>
        <w:jc w:val="both"/>
        <w:pPrChange w:id="295" w:author="Kateřina Kroupová" w:date="2025-10-14T23:32:00Z" w16du:dateUtc="2025-10-14T21:32:00Z">
          <w:pPr>
            <w:pStyle w:val="Odstavecseseznamem"/>
            <w:numPr>
              <w:ilvl w:val="1"/>
              <w:numId w:val="23"/>
            </w:numPr>
            <w:ind w:left="1080" w:hanging="360"/>
          </w:pPr>
        </w:pPrChange>
      </w:pPr>
      <w:r>
        <w:t xml:space="preserve">Naložení všech odložených odpadů do svozových vozidel, včetně manipulace s veškerým, ať již se nachází na nebo u silniční komunikace I., II. nebo III. třídy, ale také na účelových komunikacích a jiných cestách bez asfaltového povrhu. Uvedené zahrnuje také případnou manipulaci s odpadem v hůře přístupných podmínkách (schody, nezpevněné komunikace, zasněžené či zledovatělé komunikace apod.). </w:t>
      </w:r>
    </w:p>
    <w:p w14:paraId="59DD86CC" w14:textId="2B6AFA20" w:rsidR="00FF23B8" w:rsidRDefault="00FF23B8" w:rsidP="00636D02">
      <w:pPr>
        <w:pStyle w:val="Odstavecseseznamem"/>
        <w:numPr>
          <w:ilvl w:val="1"/>
          <w:numId w:val="23"/>
        </w:numPr>
        <w:jc w:val="both"/>
        <w:pPrChange w:id="296" w:author="Kateřina Kroupová" w:date="2025-10-14T23:32:00Z" w16du:dateUtc="2025-10-14T21:32:00Z">
          <w:pPr>
            <w:pStyle w:val="Odstavecseseznamem"/>
            <w:numPr>
              <w:ilvl w:val="1"/>
              <w:numId w:val="23"/>
            </w:numPr>
            <w:ind w:left="1080" w:hanging="360"/>
          </w:pPr>
        </w:pPrChange>
      </w:pPr>
      <w:r>
        <w:t xml:space="preserve">Úklid místa, kde byly odpady odloženy. </w:t>
      </w:r>
      <w:r w:rsidR="005B7C31">
        <w:t>Poskytovatel je povinen zajistit, že po provedení úklidu bude stanoviště a jeho okolí čisté</w:t>
      </w:r>
      <w:r>
        <w:t>. Úklid zahrnuje taktéž pořízení</w:t>
      </w:r>
      <w:r w:rsidR="005B7C31">
        <w:t xml:space="preserve"> náhodné </w:t>
      </w:r>
      <w:r>
        <w:t xml:space="preserve">fotodokumentace před a po jeho provedení. Fotodokumentace musí prokazatelně zaznamenávat údaje o času pořízení nejméně v rozsahu rok, měsíc, den, hodina, minuta. </w:t>
      </w:r>
    </w:p>
    <w:p w14:paraId="29AB2A1D" w14:textId="4DB75D9C" w:rsidR="00FF23B8" w:rsidRDefault="00FF23B8" w:rsidP="00636D02">
      <w:pPr>
        <w:pStyle w:val="Odstavecseseznamem"/>
        <w:numPr>
          <w:ilvl w:val="1"/>
          <w:numId w:val="23"/>
        </w:numPr>
        <w:jc w:val="both"/>
        <w:pPrChange w:id="297" w:author="Kateřina Kroupová" w:date="2025-10-14T23:32:00Z" w16du:dateUtc="2025-10-14T21:32:00Z">
          <w:pPr>
            <w:pStyle w:val="Odstavecseseznamem"/>
            <w:numPr>
              <w:ilvl w:val="1"/>
              <w:numId w:val="23"/>
            </w:numPr>
            <w:ind w:left="1080" w:hanging="360"/>
          </w:pPr>
        </w:pPrChange>
      </w:pPr>
      <w:r>
        <w:t>Odvoz roztříděných odpadů a výrobků s ukončenou životností do zařízení určených k</w:t>
      </w:r>
      <w:ins w:id="298" w:author="Kateřina Kroupová" w:date="2025-10-14T23:41:00Z" w16du:dateUtc="2025-10-14T21:41:00Z">
        <w:r w:rsidR="00681CC8">
          <w:t> </w:t>
        </w:r>
      </w:ins>
      <w:del w:id="299" w:author="Kateřina Kroupová" w:date="2025-10-14T23:41:00Z" w16du:dateUtc="2025-10-14T21:41:00Z">
        <w:r w:rsidDel="00681CC8">
          <w:delText xml:space="preserve"> </w:delText>
        </w:r>
      </w:del>
      <w:r>
        <w:t xml:space="preserve">úpravě či využití odpadů, odstranění odpadů nebo předání ke zpětnému odběru nebo předání do zařízení zasmluvněných Objednatelem (SKO). </w:t>
      </w:r>
    </w:p>
    <w:p w14:paraId="64119E80" w14:textId="1570F672" w:rsidR="00FF23B8" w:rsidRDefault="00FF23B8" w:rsidP="00636D02">
      <w:pPr>
        <w:pStyle w:val="Odstavecseseznamem"/>
        <w:numPr>
          <w:ilvl w:val="1"/>
          <w:numId w:val="23"/>
        </w:numPr>
        <w:jc w:val="both"/>
        <w:pPrChange w:id="300" w:author="Kateřina Kroupová" w:date="2025-10-14T23:32:00Z" w16du:dateUtc="2025-10-14T21:32:00Z">
          <w:pPr>
            <w:pStyle w:val="Odstavecseseznamem"/>
            <w:numPr>
              <w:ilvl w:val="1"/>
              <w:numId w:val="23"/>
            </w:numPr>
            <w:ind w:left="1080" w:hanging="360"/>
          </w:pPr>
        </w:pPrChange>
      </w:pPr>
      <w:r>
        <w:t xml:space="preserve">Kontrolu provedení služby dle požadavku Objednatele za </w:t>
      </w:r>
      <w:r w:rsidRPr="00FF23B8">
        <w:t>účasti zástupce Objednatele.</w:t>
      </w:r>
      <w:r>
        <w:t xml:space="preserve"> </w:t>
      </w:r>
    </w:p>
    <w:p w14:paraId="738D09F7" w14:textId="04C442CB" w:rsidR="00531D4B" w:rsidRDefault="00531D4B" w:rsidP="00636D02">
      <w:pPr>
        <w:tabs>
          <w:tab w:val="left" w:pos="1065"/>
        </w:tabs>
        <w:spacing w:after="0"/>
        <w:jc w:val="both"/>
        <w:pPrChange w:id="301" w:author="Kateřina Kroupová" w:date="2025-10-14T23:32:00Z" w16du:dateUtc="2025-10-14T21:32:00Z">
          <w:pPr>
            <w:tabs>
              <w:tab w:val="left" w:pos="1065"/>
            </w:tabs>
            <w:spacing w:after="0"/>
          </w:pPr>
        </w:pPrChange>
      </w:pPr>
    </w:p>
    <w:p w14:paraId="7843152C" w14:textId="3E038E46" w:rsidR="00531D4B" w:rsidRPr="00531D4B" w:rsidRDefault="00531D4B" w:rsidP="00636D02">
      <w:pPr>
        <w:tabs>
          <w:tab w:val="left" w:pos="1065"/>
        </w:tabs>
        <w:spacing w:after="0"/>
        <w:jc w:val="both"/>
        <w:rPr>
          <w:b/>
          <w:bCs/>
        </w:rPr>
        <w:pPrChange w:id="302" w:author="Kateřina Kroupová" w:date="2025-10-14T23:32:00Z" w16du:dateUtc="2025-10-14T21:32:00Z">
          <w:pPr>
            <w:tabs>
              <w:tab w:val="left" w:pos="1065"/>
            </w:tabs>
            <w:spacing w:after="0"/>
          </w:pPr>
        </w:pPrChange>
      </w:pPr>
      <w:r w:rsidRPr="00531D4B">
        <w:rPr>
          <w:b/>
          <w:bCs/>
        </w:rPr>
        <w:t xml:space="preserve">Místo plnění </w:t>
      </w:r>
    </w:p>
    <w:p w14:paraId="2975EE52" w14:textId="4F576728" w:rsidR="00531D4B" w:rsidRDefault="00531D4B" w:rsidP="00636D02">
      <w:pPr>
        <w:tabs>
          <w:tab w:val="left" w:pos="1065"/>
        </w:tabs>
        <w:spacing w:after="0"/>
        <w:jc w:val="both"/>
        <w:pPrChange w:id="303" w:author="Kateřina Kroupová" w:date="2025-10-14T23:32:00Z" w16du:dateUtc="2025-10-14T21:32:00Z">
          <w:pPr>
            <w:tabs>
              <w:tab w:val="left" w:pos="1065"/>
            </w:tabs>
            <w:spacing w:after="0"/>
          </w:pPr>
        </w:pPrChange>
      </w:pPr>
      <w:r>
        <w:t xml:space="preserve">Správní obvod Objednatele, konkrétní místa plnění budou určena Objednávkou. </w:t>
      </w:r>
    </w:p>
    <w:p w14:paraId="72BD3E2E" w14:textId="0D4D08E0" w:rsidR="00531D4B" w:rsidRDefault="00531D4B" w:rsidP="00636D02">
      <w:pPr>
        <w:jc w:val="both"/>
        <w:pPrChange w:id="304" w:author="Kateřina Kroupová" w:date="2025-10-14T23:32:00Z" w16du:dateUtc="2025-10-14T21:32:00Z">
          <w:pPr/>
        </w:pPrChange>
      </w:pPr>
      <w:r>
        <w:br w:type="page"/>
      </w:r>
    </w:p>
    <w:p w14:paraId="185D84D6" w14:textId="4B3F412D" w:rsidR="00CD2E3F" w:rsidRDefault="00CD2E3F" w:rsidP="00636D02">
      <w:pPr>
        <w:spacing w:after="0"/>
        <w:jc w:val="both"/>
        <w:rPr>
          <w:b/>
          <w:bCs/>
        </w:rPr>
        <w:pPrChange w:id="305" w:author="Kateřina Kroupová" w:date="2025-10-14T23:32:00Z" w16du:dateUtc="2025-10-14T21:32:00Z">
          <w:pPr>
            <w:spacing w:after="0"/>
            <w:jc w:val="center"/>
          </w:pPr>
        </w:pPrChange>
      </w:pPr>
      <w:r w:rsidRPr="00B67276">
        <w:rPr>
          <w:b/>
          <w:bCs/>
        </w:rPr>
        <w:lastRenderedPageBreak/>
        <w:t xml:space="preserve">KATALOGOVÝ LIST </w:t>
      </w:r>
      <w:r w:rsidR="008D485C">
        <w:rPr>
          <w:b/>
          <w:bCs/>
        </w:rPr>
        <w:t>8</w:t>
      </w:r>
      <w:r w:rsidRPr="00B67276">
        <w:rPr>
          <w:b/>
          <w:bCs/>
        </w:rPr>
        <w:t xml:space="preserve"> – </w:t>
      </w:r>
      <w:r>
        <w:rPr>
          <w:b/>
          <w:bCs/>
        </w:rPr>
        <w:t xml:space="preserve">RE-USE CENTRUM </w:t>
      </w:r>
    </w:p>
    <w:p w14:paraId="1F3E2624" w14:textId="6B233FA3" w:rsidR="00531D4B" w:rsidRDefault="00CD2E3F" w:rsidP="00636D02">
      <w:pPr>
        <w:tabs>
          <w:tab w:val="left" w:pos="1065"/>
        </w:tabs>
        <w:spacing w:after="0"/>
        <w:jc w:val="both"/>
        <w:rPr>
          <w:b/>
          <w:bCs/>
        </w:rPr>
        <w:pPrChange w:id="306" w:author="Kateřina Kroupová" w:date="2025-10-14T23:32:00Z" w16du:dateUtc="2025-10-14T21:32:00Z">
          <w:pPr>
            <w:tabs>
              <w:tab w:val="left" w:pos="1065"/>
            </w:tabs>
            <w:spacing w:after="0"/>
          </w:pPr>
        </w:pPrChange>
      </w:pPr>
      <w:r w:rsidRPr="00CD2E3F">
        <w:rPr>
          <w:b/>
          <w:bCs/>
        </w:rPr>
        <w:t xml:space="preserve">POPIS SLUŽBY </w:t>
      </w:r>
    </w:p>
    <w:p w14:paraId="7EB6D960" w14:textId="77777777" w:rsidR="00CD2E3F" w:rsidRDefault="00CD2E3F" w:rsidP="00636D02">
      <w:pPr>
        <w:jc w:val="both"/>
        <w:pPrChange w:id="307" w:author="Kateřina Kroupová" w:date="2025-10-14T23:32:00Z" w16du:dateUtc="2025-10-14T21:32:00Z">
          <w:pPr/>
        </w:pPrChange>
      </w:pPr>
      <w:r>
        <w:t xml:space="preserve">Služba zahrnuje provozování Re-Use Centra na základě Objednávky Objednatele. Re-Use Centrum zajišťuje přejímku zařízení a jiných věcí od občanů a společností, které jsou určeny k dalšímu použití, (dále jen „odložené věci“) jinými občany nebo společnostmi, kteří je za tímto účelem v Re-Use Centru převezmou (dále jen „noví uživatelé“). Re-Use Centrum zajišťuje taktéž předání odložených věcí jejich novým uživatelům. </w:t>
      </w:r>
    </w:p>
    <w:p w14:paraId="698DF103" w14:textId="1A123CAE" w:rsidR="00CD2E3F" w:rsidRPr="00CD2E3F" w:rsidRDefault="00CD2E3F" w:rsidP="00636D02">
      <w:pPr>
        <w:jc w:val="both"/>
        <w:rPr>
          <w:b/>
          <w:bCs/>
        </w:rPr>
        <w:pPrChange w:id="308" w:author="Kateřina Kroupová" w:date="2025-10-14T23:32:00Z" w16du:dateUtc="2025-10-14T21:32:00Z">
          <w:pPr/>
        </w:pPrChange>
      </w:pPr>
      <w:r w:rsidRPr="00CD2E3F">
        <w:rPr>
          <w:b/>
          <w:bCs/>
        </w:rPr>
        <w:t xml:space="preserve">Základní údaje o požadavcích na Re-Use Centrum </w:t>
      </w:r>
    </w:p>
    <w:p w14:paraId="6355E980" w14:textId="77777777" w:rsidR="00CD2E3F" w:rsidRDefault="00CD2E3F" w:rsidP="00636D02">
      <w:pPr>
        <w:jc w:val="both"/>
        <w:pPrChange w:id="309" w:author="Kateřina Kroupová" w:date="2025-10-14T23:32:00Z" w16du:dateUtc="2025-10-14T21:32:00Z">
          <w:pPr/>
        </w:pPrChange>
      </w:pPr>
      <w:r>
        <w:t xml:space="preserve">Objednatel požaduje provoz Re-Use Centra, v rozsahu uvedeném v Objednávce. Rozsah provozu požadovaný Objednatelem nepřesáhne následující hodnoty. </w:t>
      </w:r>
    </w:p>
    <w:p w14:paraId="3F599ED9" w14:textId="6B9D42D9" w:rsidR="00CD2E3F" w:rsidRDefault="00CD2E3F" w:rsidP="00636D02">
      <w:pPr>
        <w:jc w:val="both"/>
        <w:pPrChange w:id="310" w:author="Kateřina Kroupová" w:date="2025-10-14T23:32:00Z" w16du:dateUtc="2025-10-14T21:32:00Z">
          <w:pPr/>
        </w:pPrChange>
      </w:pPr>
      <w:r>
        <w:t xml:space="preserve">Maximální požadavky na provozní dobu </w:t>
      </w:r>
    </w:p>
    <w:p w14:paraId="005C435E" w14:textId="0B66CF2E" w:rsidR="00CD2E3F" w:rsidRPr="00BB0AEA" w:rsidRDefault="00CD2E3F" w:rsidP="00636D02">
      <w:pPr>
        <w:jc w:val="both"/>
        <w:pPrChange w:id="311" w:author="Kateřina Kroupová" w:date="2025-10-14T23:32:00Z" w16du:dateUtc="2025-10-14T21:32:00Z">
          <w:pPr/>
        </w:pPrChange>
      </w:pPr>
      <w:r w:rsidRPr="00BB0AEA">
        <w:t xml:space="preserve">pondělí–pátek 8.00 - 18.00 </w:t>
      </w:r>
    </w:p>
    <w:p w14:paraId="6E9114A2" w14:textId="77777777" w:rsidR="00CD2E3F" w:rsidRPr="00BB0AEA" w:rsidRDefault="00CD2E3F" w:rsidP="00636D02">
      <w:pPr>
        <w:jc w:val="both"/>
        <w:pPrChange w:id="312" w:author="Kateřina Kroupová" w:date="2025-10-14T23:32:00Z" w16du:dateUtc="2025-10-14T21:32:00Z">
          <w:pPr/>
        </w:pPrChange>
      </w:pPr>
      <w:r w:rsidRPr="00BB0AEA">
        <w:t xml:space="preserve">sobota   8.00 - 16.00 </w:t>
      </w:r>
    </w:p>
    <w:p w14:paraId="36D5A574" w14:textId="6EB2A397" w:rsidR="00CD2E3F" w:rsidRDefault="00CD2E3F" w:rsidP="00636D02">
      <w:pPr>
        <w:jc w:val="both"/>
        <w:pPrChange w:id="313" w:author="Kateřina Kroupová" w:date="2025-10-14T23:32:00Z" w16du:dateUtc="2025-10-14T21:32:00Z">
          <w:pPr/>
        </w:pPrChange>
      </w:pPr>
      <w:r w:rsidRPr="00BB0AEA">
        <w:t>neděle   8.00 - 14.00 (pouze od března do října)</w:t>
      </w:r>
      <w:r>
        <w:t xml:space="preserve">  </w:t>
      </w:r>
    </w:p>
    <w:p w14:paraId="53BEFF08" w14:textId="563AC912" w:rsidR="00CD2E3F" w:rsidRDefault="00CD2E3F" w:rsidP="00636D02">
      <w:pPr>
        <w:jc w:val="both"/>
        <w:pPrChange w:id="314" w:author="Kateřina Kroupová" w:date="2025-10-14T23:32:00Z" w16du:dateUtc="2025-10-14T21:32:00Z">
          <w:pPr/>
        </w:pPrChange>
      </w:pPr>
      <w:r>
        <w:t xml:space="preserve">Charakter a účel Re-Use Centra </w:t>
      </w:r>
    </w:p>
    <w:p w14:paraId="614AA601" w14:textId="27C9030C" w:rsidR="00CD2E3F" w:rsidRDefault="00CD2E3F" w:rsidP="00636D02">
      <w:pPr>
        <w:jc w:val="both"/>
        <w:pPrChange w:id="315" w:author="Kateřina Kroupová" w:date="2025-10-14T23:32:00Z" w16du:dateUtc="2025-10-14T21:32:00Z">
          <w:pPr/>
        </w:pPrChange>
      </w:pPr>
      <w:r>
        <w:t xml:space="preserve">Re-Use Centrum přijímá odkládané věci a zajišťuje jejich předání novým uživatelům za účelem opětovného užití. Re-Use Centrum bude provozováno v souladu s platnými právními předpisy </w:t>
      </w:r>
      <w:ins w:id="316" w:author="Kateřina Kroupová" w:date="2025-10-14T23:41:00Z" w16du:dateUtc="2025-10-14T21:41:00Z">
        <w:r w:rsidR="00681CC8">
          <w:br/>
        </w:r>
      </w:ins>
      <w:r>
        <w:t xml:space="preserve">a v prostorech upravených k tomuto účelu Objednatelem. </w:t>
      </w:r>
      <w:r w:rsidRPr="008905CC">
        <w:t>Prostorem provozování může být taktéž dočasná stavba, montovaný přístřešek s plachtou, průmyslový stan apod</w:t>
      </w:r>
      <w:r w:rsidRPr="00C41907">
        <w:t>.</w:t>
      </w:r>
      <w:r>
        <w:t xml:space="preserve"> První městské Re-Use Centrum bude umístěno na ul. </w:t>
      </w:r>
      <w:r w:rsidRPr="008905CC">
        <w:t>Jihlavská</w:t>
      </w:r>
      <w:r w:rsidR="008905CC">
        <w:t xml:space="preserve"> 2641, Žďár nad Sázavou. </w:t>
      </w:r>
      <w:r>
        <w:t xml:space="preserve"> </w:t>
      </w:r>
      <w:r w:rsidR="00A45749">
        <w:t>Počet RE-USE na území města</w:t>
      </w:r>
      <w:r w:rsidR="004214D5">
        <w:t xml:space="preserve"> může být rozšířen.</w:t>
      </w:r>
    </w:p>
    <w:p w14:paraId="424D2F60" w14:textId="5EC1CE69" w:rsidR="00CD2E3F" w:rsidRDefault="008C52A9" w:rsidP="00636D02">
      <w:pPr>
        <w:tabs>
          <w:tab w:val="left" w:pos="1065"/>
        </w:tabs>
        <w:spacing w:after="0"/>
        <w:jc w:val="both"/>
        <w:rPr>
          <w:b/>
          <w:bCs/>
        </w:rPr>
        <w:pPrChange w:id="317" w:author="Kateřina Kroupová" w:date="2025-10-14T23:32:00Z" w16du:dateUtc="2025-10-14T21:32:00Z">
          <w:pPr>
            <w:tabs>
              <w:tab w:val="left" w:pos="1065"/>
            </w:tabs>
            <w:spacing w:after="0"/>
          </w:pPr>
        </w:pPrChange>
      </w:pPr>
      <w:r>
        <w:rPr>
          <w:b/>
          <w:bCs/>
        </w:rPr>
        <w:t xml:space="preserve">PODMÍNKY POSKYTOVÁNÍ SLUŽEB </w:t>
      </w:r>
    </w:p>
    <w:p w14:paraId="20B38BEE" w14:textId="77777777" w:rsidR="008C52A9" w:rsidRDefault="008C52A9" w:rsidP="00636D02">
      <w:pPr>
        <w:jc w:val="both"/>
        <w:pPrChange w:id="318" w:author="Kateřina Kroupová" w:date="2025-10-14T23:32:00Z" w16du:dateUtc="2025-10-14T21:32:00Z">
          <w:pPr/>
        </w:pPrChange>
      </w:pPr>
      <w:r>
        <w:t xml:space="preserve">Pro provoz RE USE centra bude zpracován provozní řád, kterým je Poskytovatel služeb povinen se řídit. </w:t>
      </w:r>
    </w:p>
    <w:p w14:paraId="6130ECCC" w14:textId="77777777" w:rsidR="008C52A9" w:rsidRDefault="008C52A9" w:rsidP="00636D02">
      <w:pPr>
        <w:pStyle w:val="Odstavecseseznamem"/>
        <w:numPr>
          <w:ilvl w:val="0"/>
          <w:numId w:val="25"/>
        </w:numPr>
        <w:jc w:val="both"/>
        <w:pPrChange w:id="319" w:author="Kateřina Kroupová" w:date="2025-10-14T23:32:00Z" w16du:dateUtc="2025-10-14T21:32:00Z">
          <w:pPr>
            <w:pStyle w:val="Odstavecseseznamem"/>
            <w:numPr>
              <w:numId w:val="25"/>
            </w:numPr>
            <w:ind w:hanging="360"/>
          </w:pPr>
        </w:pPrChange>
      </w:pPr>
      <w:r>
        <w:t xml:space="preserve">Cena za provoz Re-Use Centra musí obsahovat: </w:t>
      </w:r>
    </w:p>
    <w:p w14:paraId="465EEF49" w14:textId="430EAC58" w:rsidR="008C52A9" w:rsidRDefault="008C52A9" w:rsidP="00636D02">
      <w:pPr>
        <w:pStyle w:val="Odstavecseseznamem"/>
        <w:numPr>
          <w:ilvl w:val="1"/>
          <w:numId w:val="25"/>
        </w:numPr>
        <w:jc w:val="both"/>
        <w:pPrChange w:id="320" w:author="Kateřina Kroupová" w:date="2025-10-14T23:32:00Z" w16du:dateUtc="2025-10-14T21:32:00Z">
          <w:pPr>
            <w:pStyle w:val="Odstavecseseznamem"/>
            <w:numPr>
              <w:ilvl w:val="1"/>
              <w:numId w:val="25"/>
            </w:numPr>
            <w:ind w:left="1080" w:hanging="360"/>
          </w:pPr>
        </w:pPrChange>
      </w:pPr>
      <w:r>
        <w:t>Zajištění provozu Re-Use Centra dle Objednávky.</w:t>
      </w:r>
    </w:p>
    <w:p w14:paraId="5FA4B442" w14:textId="77777777" w:rsidR="008C52A9" w:rsidRDefault="008C52A9" w:rsidP="00636D02">
      <w:pPr>
        <w:pStyle w:val="Odstavecseseznamem"/>
        <w:numPr>
          <w:ilvl w:val="1"/>
          <w:numId w:val="25"/>
        </w:numPr>
        <w:jc w:val="both"/>
        <w:pPrChange w:id="321" w:author="Kateřina Kroupová" w:date="2025-10-14T23:32:00Z" w16du:dateUtc="2025-10-14T21:32:00Z">
          <w:pPr>
            <w:pStyle w:val="Odstavecseseznamem"/>
            <w:numPr>
              <w:ilvl w:val="1"/>
              <w:numId w:val="25"/>
            </w:numPr>
            <w:ind w:left="1080" w:hanging="360"/>
          </w:pPr>
        </w:pPrChange>
      </w:pPr>
      <w:r>
        <w:t>Zajištění požadované provozní doby dle Objednávky alespoň jedním pracovníkem obsluhy.</w:t>
      </w:r>
    </w:p>
    <w:p w14:paraId="60FDCC6A" w14:textId="17C9D6DD" w:rsidR="008C52A9" w:rsidRDefault="008C52A9" w:rsidP="00636D02">
      <w:pPr>
        <w:pStyle w:val="Odstavecseseznamem"/>
        <w:numPr>
          <w:ilvl w:val="1"/>
          <w:numId w:val="25"/>
        </w:numPr>
        <w:jc w:val="both"/>
        <w:pPrChange w:id="322" w:author="Kateřina Kroupová" w:date="2025-10-14T23:32:00Z" w16du:dateUtc="2025-10-14T21:32:00Z">
          <w:pPr>
            <w:pStyle w:val="Odstavecseseznamem"/>
            <w:numPr>
              <w:ilvl w:val="1"/>
              <w:numId w:val="25"/>
            </w:numPr>
            <w:ind w:left="1080" w:hanging="360"/>
          </w:pPr>
        </w:pPrChange>
      </w:pPr>
      <w:r>
        <w:t>Příjem vybraných odložených věcí (v souladu s odst. 2 a 3 Katalogového listu) od občanů a</w:t>
      </w:r>
      <w:ins w:id="323" w:author="Kateřina Kroupová" w:date="2025-10-14T23:41:00Z" w16du:dateUtc="2025-10-14T21:41:00Z">
        <w:r w:rsidR="00681CC8">
          <w:t> </w:t>
        </w:r>
      </w:ins>
      <w:del w:id="324" w:author="Kateřina Kroupová" w:date="2025-10-14T23:41:00Z" w16du:dateUtc="2025-10-14T21:41:00Z">
        <w:r w:rsidDel="00681CC8">
          <w:delText xml:space="preserve"> </w:delText>
        </w:r>
      </w:del>
      <w:r>
        <w:t>společností.</w:t>
      </w:r>
    </w:p>
    <w:p w14:paraId="6E9F0284" w14:textId="77777777" w:rsidR="008C52A9" w:rsidRDefault="008C52A9" w:rsidP="00636D02">
      <w:pPr>
        <w:pStyle w:val="Odstavecseseznamem"/>
        <w:numPr>
          <w:ilvl w:val="1"/>
          <w:numId w:val="25"/>
        </w:numPr>
        <w:jc w:val="both"/>
        <w:pPrChange w:id="325" w:author="Kateřina Kroupová" w:date="2025-10-14T23:32:00Z" w16du:dateUtc="2025-10-14T21:32:00Z">
          <w:pPr>
            <w:pStyle w:val="Odstavecseseznamem"/>
            <w:numPr>
              <w:ilvl w:val="1"/>
              <w:numId w:val="25"/>
            </w:numPr>
            <w:ind w:left="1080" w:hanging="360"/>
          </w:pPr>
        </w:pPrChange>
      </w:pPr>
      <w:r>
        <w:t>Předání odložených věcí novým uživatelům.</w:t>
      </w:r>
    </w:p>
    <w:p w14:paraId="7EE582B7" w14:textId="77777777" w:rsidR="008C52A9" w:rsidRDefault="008C52A9" w:rsidP="00636D02">
      <w:pPr>
        <w:pStyle w:val="Odstavecseseznamem"/>
        <w:numPr>
          <w:ilvl w:val="1"/>
          <w:numId w:val="25"/>
        </w:numPr>
        <w:jc w:val="both"/>
        <w:pPrChange w:id="326" w:author="Kateřina Kroupová" w:date="2025-10-14T23:32:00Z" w16du:dateUtc="2025-10-14T21:32:00Z">
          <w:pPr>
            <w:pStyle w:val="Odstavecseseznamem"/>
            <w:numPr>
              <w:ilvl w:val="1"/>
              <w:numId w:val="25"/>
            </w:numPr>
            <w:ind w:left="1080" w:hanging="360"/>
          </w:pPr>
        </w:pPrChange>
      </w:pPr>
      <w:r>
        <w:t>Zajištění ochrany odložených věcí před povětrnostními vlivy a před jejich odcizením.</w:t>
      </w:r>
    </w:p>
    <w:p w14:paraId="290750E1" w14:textId="77777777" w:rsidR="008C52A9" w:rsidRDefault="008C52A9" w:rsidP="00636D02">
      <w:pPr>
        <w:pStyle w:val="Odstavecseseznamem"/>
        <w:numPr>
          <w:ilvl w:val="1"/>
          <w:numId w:val="25"/>
        </w:numPr>
        <w:jc w:val="both"/>
        <w:pPrChange w:id="327" w:author="Kateřina Kroupová" w:date="2025-10-14T23:32:00Z" w16du:dateUtc="2025-10-14T21:32:00Z">
          <w:pPr>
            <w:pStyle w:val="Odstavecseseznamem"/>
            <w:numPr>
              <w:ilvl w:val="1"/>
              <w:numId w:val="25"/>
            </w:numPr>
            <w:ind w:left="1080" w:hanging="360"/>
          </w:pPr>
        </w:pPrChange>
      </w:pPr>
      <w:r>
        <w:t xml:space="preserve">Zajištění bezpečnosti osob pohybujících se v prostorách Re-Use Centra tak, aby tito mohli volně a bez zvýšeného rizika manipulovat s veškerými odloženými věcmi v Re-Use Centru. Poskytovatel je zejména povinen zajistit, že odložené věci na sebe nebudou skládány takovým způsobem, že budou nestabilní nad rámec vlastní povahy dané odložené věci. </w:t>
      </w:r>
    </w:p>
    <w:p w14:paraId="33583D60" w14:textId="17A248C8" w:rsidR="008C52A9" w:rsidRDefault="008C52A9" w:rsidP="00636D02">
      <w:pPr>
        <w:pStyle w:val="Odstavecseseznamem"/>
        <w:numPr>
          <w:ilvl w:val="1"/>
          <w:numId w:val="25"/>
        </w:numPr>
        <w:jc w:val="both"/>
        <w:pPrChange w:id="328" w:author="Kateřina Kroupová" w:date="2025-10-14T23:32:00Z" w16du:dateUtc="2025-10-14T21:32:00Z">
          <w:pPr>
            <w:pStyle w:val="Odstavecseseznamem"/>
            <w:numPr>
              <w:ilvl w:val="1"/>
              <w:numId w:val="25"/>
            </w:numPr>
            <w:ind w:left="1080" w:hanging="360"/>
          </w:pPr>
        </w:pPrChange>
      </w:pPr>
      <w:r>
        <w:t>Založení a správa webových stránek Re-Use centra, na kterých budou umisťovány fotografie a stručný popis odložených věcí, a průběžná aktualizace webových stránek dle příjmu a výdeje odložených věcí</w:t>
      </w:r>
      <w:r w:rsidR="00DE396E">
        <w:t xml:space="preserve"> – informace s fotodokumentací v aktuálním stavu na FB, případně i jiných info kanálech vzájemně dohodnutých</w:t>
      </w:r>
      <w:r w:rsidR="004214D5">
        <w:t>.</w:t>
      </w:r>
    </w:p>
    <w:p w14:paraId="0D21F87C" w14:textId="46ACFD1F" w:rsidR="008C52A9" w:rsidRDefault="008C52A9" w:rsidP="00636D02">
      <w:pPr>
        <w:pStyle w:val="Odstavecseseznamem"/>
        <w:numPr>
          <w:ilvl w:val="1"/>
          <w:numId w:val="25"/>
        </w:numPr>
        <w:jc w:val="both"/>
        <w:pPrChange w:id="329" w:author="Kateřina Kroupová" w:date="2025-10-14T23:32:00Z" w16du:dateUtc="2025-10-14T21:32:00Z">
          <w:pPr>
            <w:pStyle w:val="Odstavecseseznamem"/>
            <w:numPr>
              <w:ilvl w:val="1"/>
              <w:numId w:val="25"/>
            </w:numPr>
            <w:ind w:left="1080" w:hanging="360"/>
          </w:pPr>
        </w:pPrChange>
      </w:pPr>
      <w:r>
        <w:t xml:space="preserve">Vedení evidence občanů využívajících Re-Use Centrum v souladu se zákonem č. 110/2019 Sb., o zpracování osobních, ve znění pozdějších předpisů, a v souladu s Nařízením Evropského parlamentu a Rady (EU) 2016/679 ze dne 27. dubna 2016 o ochraně fyzických osob v souvislosti se zpracováním osobních údajů a o volném pohybu těchto údajů </w:t>
      </w:r>
      <w:r>
        <w:lastRenderedPageBreak/>
        <w:t>a</w:t>
      </w:r>
      <w:del w:id="330" w:author="Kateřina Kroupová" w:date="2025-10-14T23:42:00Z" w16du:dateUtc="2025-10-14T21:42:00Z">
        <w:r w:rsidDel="00CB0C7D">
          <w:delText xml:space="preserve"> </w:delText>
        </w:r>
      </w:del>
      <w:ins w:id="331" w:author="Kateřina Kroupová" w:date="2025-10-14T23:42:00Z" w16du:dateUtc="2025-10-14T21:42:00Z">
        <w:r w:rsidR="00CB0C7D">
          <w:t> </w:t>
        </w:r>
      </w:ins>
      <w:r>
        <w:t>o</w:t>
      </w:r>
      <w:del w:id="332" w:author="Kateřina Kroupová" w:date="2025-10-14T23:42:00Z" w16du:dateUtc="2025-10-14T21:42:00Z">
        <w:r w:rsidDel="00CB0C7D">
          <w:delText xml:space="preserve"> </w:delText>
        </w:r>
      </w:del>
      <w:ins w:id="333" w:author="Kateřina Kroupová" w:date="2025-10-14T23:42:00Z" w16du:dateUtc="2025-10-14T21:42:00Z">
        <w:r w:rsidR="00CB0C7D">
          <w:t> </w:t>
        </w:r>
      </w:ins>
      <w:r>
        <w:t xml:space="preserve">zrušení směrnice 95/46/ES (Obecné nařízení o ochraně osobních údajů), v platném znění, minimálně v rozsahu: jméno a příjmení, adresa, číslo dokladu totožnosti, identifikace odložené/převzaté věci. </w:t>
      </w:r>
    </w:p>
    <w:p w14:paraId="1171C127" w14:textId="206BE9B1" w:rsidR="008C52A9" w:rsidRDefault="008C52A9" w:rsidP="00636D02">
      <w:pPr>
        <w:pStyle w:val="Odstavecseseznamem"/>
        <w:numPr>
          <w:ilvl w:val="1"/>
          <w:numId w:val="25"/>
        </w:numPr>
        <w:jc w:val="both"/>
        <w:pPrChange w:id="334" w:author="Kateřina Kroupová" w:date="2025-10-14T23:32:00Z" w16du:dateUtc="2025-10-14T21:32:00Z">
          <w:pPr>
            <w:pStyle w:val="Odstavecseseznamem"/>
            <w:numPr>
              <w:ilvl w:val="1"/>
              <w:numId w:val="25"/>
            </w:numPr>
            <w:ind w:left="1080" w:hanging="360"/>
          </w:pPr>
        </w:pPrChange>
      </w:pPr>
      <w:r w:rsidRPr="00D51A17">
        <w:t>Vydání dokladu</w:t>
      </w:r>
      <w:r>
        <w:t xml:space="preserve"> o odložené věci minimálně v rozsahu: jméno a příjmení, adresa, </w:t>
      </w:r>
      <w:r w:rsidR="00EA4E4F">
        <w:t>identifikace osoby</w:t>
      </w:r>
      <w:r w:rsidR="006648C8">
        <w:t xml:space="preserve"> (např. č. OP)</w:t>
      </w:r>
      <w:r>
        <w:t xml:space="preserve">, identifikace odložené věci, datum přijetí odložené věci, název provozovatele Re-Use Centra, podpis zástupce provozovatele Re-Use Centra, pouze však na vyžádání občana.  </w:t>
      </w:r>
    </w:p>
    <w:p w14:paraId="5495A029" w14:textId="47CEE152" w:rsidR="008C52A9" w:rsidRDefault="008C52A9" w:rsidP="00636D02">
      <w:pPr>
        <w:pStyle w:val="Odstavecseseznamem"/>
        <w:numPr>
          <w:ilvl w:val="0"/>
          <w:numId w:val="25"/>
        </w:numPr>
        <w:jc w:val="both"/>
        <w:pPrChange w:id="335" w:author="Kateřina Kroupová" w:date="2025-10-14T23:32:00Z" w16du:dateUtc="2025-10-14T21:32:00Z">
          <w:pPr>
            <w:pStyle w:val="Odstavecseseznamem"/>
            <w:numPr>
              <w:numId w:val="25"/>
            </w:numPr>
            <w:ind w:hanging="360"/>
          </w:pPr>
        </w:pPrChange>
      </w:pPr>
      <w:r>
        <w:t>Poskytovatel je povinen zajistit, že do Re-Use centra nepřevezme jako odloženou věc takovou věc</w:t>
      </w:r>
      <w:r w:rsidR="00DE396E">
        <w:t xml:space="preserve"> – znečištěná, nefunkční, dále nepoužitelná a mimo provozní řád</w:t>
      </w:r>
      <w:r w:rsidR="004214D5">
        <w:t>.</w:t>
      </w:r>
    </w:p>
    <w:p w14:paraId="1F0CEC33" w14:textId="77777777" w:rsidR="008C52A9" w:rsidRDefault="008C52A9" w:rsidP="00636D02">
      <w:pPr>
        <w:pStyle w:val="Odstavecseseznamem"/>
        <w:numPr>
          <w:ilvl w:val="0"/>
          <w:numId w:val="25"/>
        </w:numPr>
        <w:jc w:val="both"/>
        <w:pPrChange w:id="336" w:author="Kateřina Kroupová" w:date="2025-10-14T23:32:00Z" w16du:dateUtc="2025-10-14T21:32:00Z">
          <w:pPr>
            <w:pStyle w:val="Odstavecseseznamem"/>
            <w:numPr>
              <w:numId w:val="25"/>
            </w:numPr>
            <w:ind w:hanging="360"/>
          </w:pPr>
        </w:pPrChange>
      </w:pPr>
      <w:r>
        <w:t xml:space="preserve">V případě, že dojde k naplnění skladovací kapacity Re-Use Centra stanovené v Objednávce Objednatele, Re-Use Centrum bude pro příjem dalších odložených věcí uzavřeno (tedy další odložené věci nebudou Re-Use Centrem přijímány) až do doby, než se skladovací kapacita opět uvolní (tedy do doby, kdy bude některá z odložených věcí převzata novým uživatelem, nebo kdy se některá z odložených věcí stane odpadem a bude s ní jako s odpadem naloženo). </w:t>
      </w:r>
    </w:p>
    <w:p w14:paraId="65B6A9B0" w14:textId="2BB044A7" w:rsidR="008C52A9" w:rsidRDefault="008C52A9" w:rsidP="00636D02">
      <w:pPr>
        <w:pStyle w:val="Odstavecseseznamem"/>
        <w:numPr>
          <w:ilvl w:val="0"/>
          <w:numId w:val="25"/>
        </w:numPr>
        <w:jc w:val="both"/>
        <w:pPrChange w:id="337" w:author="Kateřina Kroupová" w:date="2025-10-14T23:32:00Z" w16du:dateUtc="2025-10-14T21:32:00Z">
          <w:pPr>
            <w:pStyle w:val="Odstavecseseznamem"/>
            <w:numPr>
              <w:numId w:val="25"/>
            </w:numPr>
            <w:ind w:hanging="360"/>
          </w:pPr>
        </w:pPrChange>
      </w:pPr>
      <w:r>
        <w:t>Služba zahrnuje taktéž naložení s konkrétními odloženými věcmi jako s odpadem dle příslušné kategorie odpadů nebo s výrobkem s ukončenou životností a jejich zpracování pro využití či odstranění v souladu s právními předpisy v případě, že tak u jednotlivé odložené věci stanoví Objednatel, případně v případě, že je odložená věc zjevně nepoužitelná (dále jen „odložené věci, které se staly odpadem“). K naložení s odloženými věcmi, které se staly odpadem, jako s</w:t>
      </w:r>
      <w:ins w:id="338" w:author="Kateřina Kroupová" w:date="2025-10-14T23:42:00Z" w16du:dateUtc="2025-10-14T21:42:00Z">
        <w:r w:rsidR="00CB0C7D">
          <w:t> </w:t>
        </w:r>
      </w:ins>
      <w:del w:id="339" w:author="Kateřina Kroupová" w:date="2025-10-14T23:42:00Z" w16du:dateUtc="2025-10-14T21:42:00Z">
        <w:r w:rsidDel="00CB0C7D">
          <w:delText xml:space="preserve"> </w:delText>
        </w:r>
      </w:del>
      <w:r>
        <w:t xml:space="preserve">odpadem dochází prostřednictvím sběrného dvora, a to v souladu s podmínkami, které se vztahují na nakládání s odpadem na tomto sběrném dvoře v souladu s příslušným katalogovým listem. </w:t>
      </w:r>
    </w:p>
    <w:p w14:paraId="58E513CE" w14:textId="77777777" w:rsidR="008C52A9" w:rsidRDefault="008C52A9" w:rsidP="00636D02">
      <w:pPr>
        <w:pStyle w:val="Odstavecseseznamem"/>
        <w:jc w:val="both"/>
        <w:pPrChange w:id="340" w:author="Kateřina Kroupová" w:date="2025-10-14T23:32:00Z" w16du:dateUtc="2025-10-14T21:32:00Z">
          <w:pPr>
            <w:pStyle w:val="Odstavecseseznamem"/>
          </w:pPr>
        </w:pPrChange>
      </w:pPr>
      <w:r>
        <w:t xml:space="preserve">To zahrnuje mimo jiné: </w:t>
      </w:r>
    </w:p>
    <w:p w14:paraId="0EABADE4" w14:textId="7B491D11" w:rsidR="008C52A9" w:rsidRDefault="008C52A9" w:rsidP="00636D02">
      <w:pPr>
        <w:pStyle w:val="Odstavecseseznamem"/>
        <w:numPr>
          <w:ilvl w:val="1"/>
          <w:numId w:val="25"/>
        </w:numPr>
        <w:jc w:val="both"/>
        <w:pPrChange w:id="341" w:author="Kateřina Kroupová" w:date="2025-10-14T23:32:00Z" w16du:dateUtc="2025-10-14T21:32:00Z">
          <w:pPr>
            <w:pStyle w:val="Odstavecseseznamem"/>
            <w:numPr>
              <w:ilvl w:val="1"/>
              <w:numId w:val="25"/>
            </w:numPr>
            <w:ind w:left="1080" w:hanging="360"/>
          </w:pPr>
        </w:pPrChange>
      </w:pPr>
      <w:r>
        <w:t>Třídění a maximální využití odložených věcí, které se staly odpadem, (zejména objemného odpadu, dřeva, textilu, kovů, plastů, papíru</w:t>
      </w:r>
      <w:r w:rsidR="002435F5">
        <w:t>, skla</w:t>
      </w:r>
      <w:r>
        <w:t xml:space="preserve">, biologicky rozložitelného komunálního odpadu atd.); </w:t>
      </w:r>
    </w:p>
    <w:p w14:paraId="2F82763C" w14:textId="77777777" w:rsidR="008C52A9" w:rsidRDefault="008C52A9" w:rsidP="00636D02">
      <w:pPr>
        <w:pStyle w:val="Odstavecseseznamem"/>
        <w:numPr>
          <w:ilvl w:val="1"/>
          <w:numId w:val="25"/>
        </w:numPr>
        <w:jc w:val="both"/>
        <w:pPrChange w:id="342" w:author="Kateřina Kroupová" w:date="2025-10-14T23:32:00Z" w16du:dateUtc="2025-10-14T21:32:00Z">
          <w:pPr>
            <w:pStyle w:val="Odstavecseseznamem"/>
            <w:numPr>
              <w:ilvl w:val="1"/>
              <w:numId w:val="25"/>
            </w:numPr>
            <w:ind w:left="1080" w:hanging="360"/>
          </w:pPr>
        </w:pPrChange>
      </w:pPr>
      <w:r>
        <w:t>Předání odložených věcí, které se staly odpadem, do sběrného dvora.</w:t>
      </w:r>
    </w:p>
    <w:p w14:paraId="3BB76286" w14:textId="00FBF324" w:rsidR="008C52A9" w:rsidRPr="00C9271D" w:rsidRDefault="008C52A9" w:rsidP="00636D02">
      <w:pPr>
        <w:pStyle w:val="Odstavecseseznamem"/>
        <w:numPr>
          <w:ilvl w:val="0"/>
          <w:numId w:val="25"/>
        </w:numPr>
        <w:jc w:val="both"/>
        <w:pPrChange w:id="343" w:author="Kateřina Kroupová" w:date="2025-10-14T23:32:00Z" w16du:dateUtc="2025-10-14T21:32:00Z">
          <w:pPr>
            <w:pStyle w:val="Odstavecseseznamem"/>
            <w:numPr>
              <w:numId w:val="25"/>
            </w:numPr>
            <w:ind w:hanging="360"/>
          </w:pPr>
        </w:pPrChange>
      </w:pPr>
      <w:r>
        <w:t xml:space="preserve">Poskytovatel je povinen zahájit poskytování Služeb dle tohoto Katalogového listu nejpozději </w:t>
      </w:r>
      <w:r w:rsidRPr="00C9271D">
        <w:t xml:space="preserve">do tří měsíců od doručení Objednávky. </w:t>
      </w:r>
    </w:p>
    <w:p w14:paraId="4F19BF2E" w14:textId="699CF725" w:rsidR="008C52A9" w:rsidRDefault="008C52A9" w:rsidP="00636D02">
      <w:pPr>
        <w:tabs>
          <w:tab w:val="left" w:pos="1065"/>
        </w:tabs>
        <w:spacing w:after="0"/>
        <w:jc w:val="both"/>
        <w:rPr>
          <w:b/>
          <w:bCs/>
        </w:rPr>
        <w:pPrChange w:id="344" w:author="Kateřina Kroupová" w:date="2025-10-14T23:32:00Z" w16du:dateUtc="2025-10-14T21:32:00Z">
          <w:pPr>
            <w:tabs>
              <w:tab w:val="left" w:pos="1065"/>
            </w:tabs>
            <w:spacing w:after="0"/>
          </w:pPr>
        </w:pPrChange>
      </w:pPr>
      <w:r>
        <w:rPr>
          <w:b/>
          <w:bCs/>
        </w:rPr>
        <w:t xml:space="preserve">Místo plnění </w:t>
      </w:r>
    </w:p>
    <w:p w14:paraId="44ED37DD" w14:textId="60D0F35D" w:rsidR="00DE396E" w:rsidRDefault="008C52A9" w:rsidP="00636D02">
      <w:pPr>
        <w:tabs>
          <w:tab w:val="left" w:pos="1065"/>
        </w:tabs>
        <w:spacing w:after="0"/>
        <w:jc w:val="both"/>
        <w:pPrChange w:id="345" w:author="Kateřina Kroupová" w:date="2025-10-14T23:32:00Z" w16du:dateUtc="2025-10-14T21:32:00Z">
          <w:pPr>
            <w:tabs>
              <w:tab w:val="left" w:pos="1065"/>
            </w:tabs>
            <w:spacing w:after="0"/>
          </w:pPr>
        </w:pPrChange>
      </w:pPr>
      <w:r w:rsidRPr="008C52A9">
        <w:t>Městské zařízení RE-USE dle Objednávky</w:t>
      </w:r>
      <w:r w:rsidR="00D51A17">
        <w:t>.</w:t>
      </w:r>
    </w:p>
    <w:p w14:paraId="4B153198" w14:textId="071C62E6" w:rsidR="00D51A17" w:rsidRDefault="00D51A17" w:rsidP="00636D02">
      <w:pPr>
        <w:tabs>
          <w:tab w:val="left" w:pos="1065"/>
        </w:tabs>
        <w:spacing w:after="0"/>
        <w:jc w:val="both"/>
        <w:pPrChange w:id="346" w:author="Kateřina Kroupová" w:date="2025-10-14T23:32:00Z" w16du:dateUtc="2025-10-14T21:32:00Z">
          <w:pPr>
            <w:tabs>
              <w:tab w:val="left" w:pos="1065"/>
            </w:tabs>
            <w:spacing w:after="0"/>
          </w:pPr>
        </w:pPrChange>
      </w:pPr>
    </w:p>
    <w:p w14:paraId="670ABA63" w14:textId="77777777" w:rsidR="00D51A17" w:rsidRPr="008C52A9" w:rsidRDefault="00D51A17" w:rsidP="00636D02">
      <w:pPr>
        <w:tabs>
          <w:tab w:val="left" w:pos="1065"/>
        </w:tabs>
        <w:spacing w:after="0"/>
        <w:jc w:val="both"/>
        <w:pPrChange w:id="347" w:author="Kateřina Kroupová" w:date="2025-10-14T23:32:00Z" w16du:dateUtc="2025-10-14T21:32:00Z">
          <w:pPr>
            <w:tabs>
              <w:tab w:val="left" w:pos="1065"/>
            </w:tabs>
            <w:spacing w:after="0"/>
          </w:pPr>
        </w:pPrChange>
      </w:pPr>
    </w:p>
    <w:sectPr w:rsidR="00D51A17" w:rsidRPr="008C52A9" w:rsidSect="00817FF4">
      <w:headerReference w:type="default" r:id="rId8"/>
      <w:pgSz w:w="11906" w:h="16838"/>
      <w:pgMar w:top="1417" w:right="1417"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81B4B" w14:textId="77777777" w:rsidR="00485E35" w:rsidRDefault="00485E35" w:rsidP="00817FF4">
      <w:pPr>
        <w:spacing w:after="0" w:line="240" w:lineRule="auto"/>
      </w:pPr>
      <w:r>
        <w:separator/>
      </w:r>
    </w:p>
  </w:endnote>
  <w:endnote w:type="continuationSeparator" w:id="0">
    <w:p w14:paraId="66BA9098" w14:textId="77777777" w:rsidR="00485E35" w:rsidRDefault="00485E35" w:rsidP="0081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40EF9" w14:textId="77777777" w:rsidR="00485E35" w:rsidRDefault="00485E35" w:rsidP="00817FF4">
      <w:pPr>
        <w:spacing w:after="0" w:line="240" w:lineRule="auto"/>
      </w:pPr>
      <w:r>
        <w:separator/>
      </w:r>
    </w:p>
  </w:footnote>
  <w:footnote w:type="continuationSeparator" w:id="0">
    <w:p w14:paraId="62B813FD" w14:textId="77777777" w:rsidR="00485E35" w:rsidRDefault="00485E35" w:rsidP="00817F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6247869"/>
      <w:docPartObj>
        <w:docPartGallery w:val="Page Numbers (Top of Page)"/>
        <w:docPartUnique/>
      </w:docPartObj>
    </w:sdtPr>
    <w:sdtEndPr/>
    <w:sdtContent>
      <w:p w14:paraId="510BC0C4" w14:textId="4D958401" w:rsidR="00817FF4" w:rsidRDefault="00817FF4">
        <w:pPr>
          <w:pStyle w:val="Zhlav"/>
          <w:jc w:val="right"/>
        </w:pPr>
        <w:r>
          <w:fldChar w:fldCharType="begin"/>
        </w:r>
        <w:r>
          <w:instrText>PAGE   \* MERGEFORMAT</w:instrText>
        </w:r>
        <w:r>
          <w:fldChar w:fldCharType="separate"/>
        </w:r>
        <w:r>
          <w:t>2</w:t>
        </w:r>
        <w:r>
          <w:fldChar w:fldCharType="end"/>
        </w:r>
      </w:p>
    </w:sdtContent>
  </w:sdt>
  <w:p w14:paraId="2C0DCF48" w14:textId="77777777" w:rsidR="00817FF4" w:rsidRDefault="00817F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55F"/>
    <w:multiLevelType w:val="hybridMultilevel"/>
    <w:tmpl w:val="D1ECEAAA"/>
    <w:lvl w:ilvl="0" w:tplc="6BF8788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2D003AD"/>
    <w:multiLevelType w:val="hybridMultilevel"/>
    <w:tmpl w:val="42F41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A06728"/>
    <w:multiLevelType w:val="multilevel"/>
    <w:tmpl w:val="4538DD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CC17AE8"/>
    <w:multiLevelType w:val="multilevel"/>
    <w:tmpl w:val="B7A012F2"/>
    <w:lvl w:ilvl="0">
      <w:start w:val="1"/>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560" w:hanging="1440"/>
      </w:pPr>
      <w:rPr>
        <w:rFonts w:hint="default"/>
      </w:rPr>
    </w:lvl>
  </w:abstractNum>
  <w:abstractNum w:abstractNumId="4" w15:restartNumberingAfterBreak="0">
    <w:nsid w:val="0FFB3C91"/>
    <w:multiLevelType w:val="hybridMultilevel"/>
    <w:tmpl w:val="2C7CFFE6"/>
    <w:lvl w:ilvl="0" w:tplc="6400DA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A18A9"/>
    <w:multiLevelType w:val="multilevel"/>
    <w:tmpl w:val="29B0BF1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151610D1"/>
    <w:multiLevelType w:val="hybridMultilevel"/>
    <w:tmpl w:val="AC7A57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1B3A31"/>
    <w:multiLevelType w:val="hybridMultilevel"/>
    <w:tmpl w:val="DCDA340A"/>
    <w:lvl w:ilvl="0" w:tplc="63960FF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9D3D72"/>
    <w:multiLevelType w:val="hybridMultilevel"/>
    <w:tmpl w:val="4FAAC6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481C0F"/>
    <w:multiLevelType w:val="hybridMultilevel"/>
    <w:tmpl w:val="69E6F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0E2FEB"/>
    <w:multiLevelType w:val="multilevel"/>
    <w:tmpl w:val="E9609CD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36C22AE"/>
    <w:multiLevelType w:val="hybridMultilevel"/>
    <w:tmpl w:val="CECE28F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D96EC9"/>
    <w:multiLevelType w:val="multilevel"/>
    <w:tmpl w:val="D224528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85A46C8"/>
    <w:multiLevelType w:val="hybridMultilevel"/>
    <w:tmpl w:val="23245E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711FAB"/>
    <w:multiLevelType w:val="hybridMultilevel"/>
    <w:tmpl w:val="100CF8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AE2BB6"/>
    <w:multiLevelType w:val="hybridMultilevel"/>
    <w:tmpl w:val="79CE7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D33154"/>
    <w:multiLevelType w:val="hybridMultilevel"/>
    <w:tmpl w:val="3CBA3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DB3874"/>
    <w:multiLevelType w:val="hybridMultilevel"/>
    <w:tmpl w:val="1018C8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A84937"/>
    <w:multiLevelType w:val="multilevel"/>
    <w:tmpl w:val="41B8B37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3F1D06F8"/>
    <w:multiLevelType w:val="multilevel"/>
    <w:tmpl w:val="E43ED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41E1296B"/>
    <w:multiLevelType w:val="hybridMultilevel"/>
    <w:tmpl w:val="D5CC69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A95AA4"/>
    <w:multiLevelType w:val="hybridMultilevel"/>
    <w:tmpl w:val="4B9888DA"/>
    <w:lvl w:ilvl="0" w:tplc="57A274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DD66AE"/>
    <w:multiLevelType w:val="hybridMultilevel"/>
    <w:tmpl w:val="D5D6FC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3B78AD"/>
    <w:multiLevelType w:val="hybridMultilevel"/>
    <w:tmpl w:val="C7C6860C"/>
    <w:lvl w:ilvl="0" w:tplc="03FC19E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C870B2C"/>
    <w:multiLevelType w:val="hybridMultilevel"/>
    <w:tmpl w:val="533EE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091559"/>
    <w:multiLevelType w:val="hybridMultilevel"/>
    <w:tmpl w:val="0568A9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517425"/>
    <w:multiLevelType w:val="multilevel"/>
    <w:tmpl w:val="CB864F18"/>
    <w:lvl w:ilvl="0">
      <w:start w:val="1"/>
      <w:numFmt w:val="decimal"/>
      <w:lvlText w:val="%1."/>
      <w:lvlJc w:val="left"/>
      <w:pPr>
        <w:ind w:left="390" w:hanging="390"/>
      </w:pPr>
      <w:rPr>
        <w:rFonts w:asciiTheme="minorHAnsi" w:eastAsiaTheme="minorHAnsi" w:hAnsiTheme="minorHAnsi" w:cstheme="minorBidi"/>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9C25D9"/>
    <w:multiLevelType w:val="multilevel"/>
    <w:tmpl w:val="7280356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518E0A17"/>
    <w:multiLevelType w:val="hybridMultilevel"/>
    <w:tmpl w:val="C31EDE4A"/>
    <w:lvl w:ilvl="0" w:tplc="110C79F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5B7140D"/>
    <w:multiLevelType w:val="multilevel"/>
    <w:tmpl w:val="C0C269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55E50D52"/>
    <w:multiLevelType w:val="multilevel"/>
    <w:tmpl w:val="B0B463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57563D8E"/>
    <w:multiLevelType w:val="hybridMultilevel"/>
    <w:tmpl w:val="A2D6769A"/>
    <w:lvl w:ilvl="0" w:tplc="FFC486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72304D"/>
    <w:multiLevelType w:val="hybridMultilevel"/>
    <w:tmpl w:val="955C526A"/>
    <w:lvl w:ilvl="0" w:tplc="852C932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A3131F"/>
    <w:multiLevelType w:val="multilevel"/>
    <w:tmpl w:val="9580EC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15:restartNumberingAfterBreak="0">
    <w:nsid w:val="6675521A"/>
    <w:multiLevelType w:val="multilevel"/>
    <w:tmpl w:val="0A2A482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6A7977D8"/>
    <w:multiLevelType w:val="hybridMultilevel"/>
    <w:tmpl w:val="EE5E3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035009"/>
    <w:multiLevelType w:val="hybridMultilevel"/>
    <w:tmpl w:val="39B68098"/>
    <w:lvl w:ilvl="0" w:tplc="32DA45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D3530E4"/>
    <w:multiLevelType w:val="hybridMultilevel"/>
    <w:tmpl w:val="88BC34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A652C"/>
    <w:multiLevelType w:val="hybridMultilevel"/>
    <w:tmpl w:val="721E5A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AB13FF"/>
    <w:multiLevelType w:val="hybridMultilevel"/>
    <w:tmpl w:val="D4A426F4"/>
    <w:lvl w:ilvl="0" w:tplc="055A874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3833920">
    <w:abstractNumId w:val="7"/>
  </w:num>
  <w:num w:numId="2" w16cid:durableId="1638098228">
    <w:abstractNumId w:val="9"/>
  </w:num>
  <w:num w:numId="3" w16cid:durableId="539711603">
    <w:abstractNumId w:val="35"/>
  </w:num>
  <w:num w:numId="4" w16cid:durableId="2033265290">
    <w:abstractNumId w:val="31"/>
  </w:num>
  <w:num w:numId="5" w16cid:durableId="358049300">
    <w:abstractNumId w:val="33"/>
  </w:num>
  <w:num w:numId="6" w16cid:durableId="1234662438">
    <w:abstractNumId w:val="0"/>
  </w:num>
  <w:num w:numId="7" w16cid:durableId="2038506071">
    <w:abstractNumId w:val="18"/>
  </w:num>
  <w:num w:numId="8" w16cid:durableId="568275472">
    <w:abstractNumId w:val="16"/>
  </w:num>
  <w:num w:numId="9" w16cid:durableId="1147432276">
    <w:abstractNumId w:val="21"/>
  </w:num>
  <w:num w:numId="10" w16cid:durableId="1700475061">
    <w:abstractNumId w:val="10"/>
  </w:num>
  <w:num w:numId="11" w16cid:durableId="1329820082">
    <w:abstractNumId w:val="1"/>
  </w:num>
  <w:num w:numId="12" w16cid:durableId="754595399">
    <w:abstractNumId w:val="26"/>
  </w:num>
  <w:num w:numId="13" w16cid:durableId="1682051794">
    <w:abstractNumId w:val="2"/>
  </w:num>
  <w:num w:numId="14" w16cid:durableId="1163737221">
    <w:abstractNumId w:val="25"/>
  </w:num>
  <w:num w:numId="15" w16cid:durableId="576135149">
    <w:abstractNumId w:val="3"/>
  </w:num>
  <w:num w:numId="16" w16cid:durableId="2045402301">
    <w:abstractNumId w:val="8"/>
  </w:num>
  <w:num w:numId="17" w16cid:durableId="151718230">
    <w:abstractNumId w:val="23"/>
  </w:num>
  <w:num w:numId="18" w16cid:durableId="498039561">
    <w:abstractNumId w:val="6"/>
  </w:num>
  <w:num w:numId="19" w16cid:durableId="728378930">
    <w:abstractNumId w:val="29"/>
  </w:num>
  <w:num w:numId="20" w16cid:durableId="1472677313">
    <w:abstractNumId w:val="39"/>
  </w:num>
  <w:num w:numId="21" w16cid:durableId="337276610">
    <w:abstractNumId w:val="19"/>
  </w:num>
  <w:num w:numId="22" w16cid:durableId="886643492">
    <w:abstractNumId w:val="11"/>
  </w:num>
  <w:num w:numId="23" w16cid:durableId="1217232658">
    <w:abstractNumId w:val="27"/>
  </w:num>
  <w:num w:numId="24" w16cid:durableId="1662734605">
    <w:abstractNumId w:val="30"/>
  </w:num>
  <w:num w:numId="25" w16cid:durableId="998145699">
    <w:abstractNumId w:val="34"/>
  </w:num>
  <w:num w:numId="26" w16cid:durableId="1656225971">
    <w:abstractNumId w:val="5"/>
  </w:num>
  <w:num w:numId="27" w16cid:durableId="1848013262">
    <w:abstractNumId w:val="28"/>
  </w:num>
  <w:num w:numId="28" w16cid:durableId="1643149963">
    <w:abstractNumId w:val="15"/>
  </w:num>
  <w:num w:numId="29" w16cid:durableId="1425879441">
    <w:abstractNumId w:val="13"/>
  </w:num>
  <w:num w:numId="30" w16cid:durableId="1909991901">
    <w:abstractNumId w:val="24"/>
  </w:num>
  <w:num w:numId="31" w16cid:durableId="1019233065">
    <w:abstractNumId w:val="22"/>
  </w:num>
  <w:num w:numId="32" w16cid:durableId="176310012">
    <w:abstractNumId w:val="32"/>
  </w:num>
  <w:num w:numId="33" w16cid:durableId="1030686984">
    <w:abstractNumId w:val="36"/>
  </w:num>
  <w:num w:numId="34" w16cid:durableId="2089031629">
    <w:abstractNumId w:val="38"/>
  </w:num>
  <w:num w:numId="35" w16cid:durableId="1729962663">
    <w:abstractNumId w:val="10"/>
    <w:lvlOverride w:ilvl="0">
      <w:lvl w:ilvl="0">
        <w:start w:val="1"/>
        <w:numFmt w:val="decimal"/>
        <w:lvlText w:val="%1."/>
        <w:lvlJc w:val="left"/>
        <w:pPr>
          <w:ind w:left="720" w:hanging="360"/>
        </w:pPr>
      </w:lvl>
    </w:lvlOverride>
    <w:lvlOverride w:ilvl="1">
      <w:lvl w:ilvl="1">
        <w:start w:val="1"/>
        <w:numFmt w:val="decimal"/>
        <w:isLgl/>
        <w:lvlText w:val="%1.%2"/>
        <w:lvlJc w:val="left"/>
        <w:pPr>
          <w:ind w:left="1080" w:hanging="36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36" w16cid:durableId="1925795900">
    <w:abstractNumId w:val="20"/>
  </w:num>
  <w:num w:numId="37" w16cid:durableId="1891529293">
    <w:abstractNumId w:val="12"/>
  </w:num>
  <w:num w:numId="38" w16cid:durableId="1169247661">
    <w:abstractNumId w:val="37"/>
  </w:num>
  <w:num w:numId="39" w16cid:durableId="750813042">
    <w:abstractNumId w:val="4"/>
  </w:num>
  <w:num w:numId="40" w16cid:durableId="1766923242">
    <w:abstractNumId w:val="14"/>
  </w:num>
  <w:num w:numId="41" w16cid:durableId="1425495811">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eřina Kroupová">
    <w15:presenceInfo w15:providerId="AD" w15:userId="S::kroupova@urbanlegal.cz::7abb34bd-70c7-446a-b171-33cc573cfaf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CBC"/>
    <w:rsid w:val="00002B2D"/>
    <w:rsid w:val="00011E85"/>
    <w:rsid w:val="00012D32"/>
    <w:rsid w:val="000257B2"/>
    <w:rsid w:val="00026D72"/>
    <w:rsid w:val="0004073F"/>
    <w:rsid w:val="00041080"/>
    <w:rsid w:val="00064688"/>
    <w:rsid w:val="0007213C"/>
    <w:rsid w:val="00082A23"/>
    <w:rsid w:val="00082BD9"/>
    <w:rsid w:val="0009330C"/>
    <w:rsid w:val="000950C2"/>
    <w:rsid w:val="000965AE"/>
    <w:rsid w:val="000A1C3A"/>
    <w:rsid w:val="000B41B2"/>
    <w:rsid w:val="000B4FD3"/>
    <w:rsid w:val="000C3B6D"/>
    <w:rsid w:val="000C5F8A"/>
    <w:rsid w:val="000D5076"/>
    <w:rsid w:val="000D778B"/>
    <w:rsid w:val="000D79C5"/>
    <w:rsid w:val="000D7AA2"/>
    <w:rsid w:val="000E2620"/>
    <w:rsid w:val="00104253"/>
    <w:rsid w:val="001043F7"/>
    <w:rsid w:val="00104CEB"/>
    <w:rsid w:val="001153EF"/>
    <w:rsid w:val="0011560D"/>
    <w:rsid w:val="001224D3"/>
    <w:rsid w:val="00131C52"/>
    <w:rsid w:val="00133086"/>
    <w:rsid w:val="00136043"/>
    <w:rsid w:val="0013647F"/>
    <w:rsid w:val="00150026"/>
    <w:rsid w:val="00152A96"/>
    <w:rsid w:val="00164092"/>
    <w:rsid w:val="001713C2"/>
    <w:rsid w:val="001815F2"/>
    <w:rsid w:val="001A6C56"/>
    <w:rsid w:val="001B0E03"/>
    <w:rsid w:val="001B19D0"/>
    <w:rsid w:val="001B7609"/>
    <w:rsid w:val="001B7BF0"/>
    <w:rsid w:val="001C13B2"/>
    <w:rsid w:val="001E3B0C"/>
    <w:rsid w:val="00232458"/>
    <w:rsid w:val="00241A30"/>
    <w:rsid w:val="002435F5"/>
    <w:rsid w:val="002600F1"/>
    <w:rsid w:val="0026015B"/>
    <w:rsid w:val="00260C51"/>
    <w:rsid w:val="00264A09"/>
    <w:rsid w:val="00272DA4"/>
    <w:rsid w:val="00276AA3"/>
    <w:rsid w:val="00285FFF"/>
    <w:rsid w:val="00292738"/>
    <w:rsid w:val="002953C3"/>
    <w:rsid w:val="002B11F7"/>
    <w:rsid w:val="002B4C44"/>
    <w:rsid w:val="002D3BB7"/>
    <w:rsid w:val="002D4398"/>
    <w:rsid w:val="002E2598"/>
    <w:rsid w:val="002E6566"/>
    <w:rsid w:val="003023A5"/>
    <w:rsid w:val="0032143F"/>
    <w:rsid w:val="003349C3"/>
    <w:rsid w:val="00346A07"/>
    <w:rsid w:val="00357B7F"/>
    <w:rsid w:val="00367EAB"/>
    <w:rsid w:val="00370CFA"/>
    <w:rsid w:val="003A676B"/>
    <w:rsid w:val="003A7E69"/>
    <w:rsid w:val="003B4299"/>
    <w:rsid w:val="003B4F84"/>
    <w:rsid w:val="003F2E38"/>
    <w:rsid w:val="004019F7"/>
    <w:rsid w:val="004028B2"/>
    <w:rsid w:val="00407646"/>
    <w:rsid w:val="004123A4"/>
    <w:rsid w:val="004214D5"/>
    <w:rsid w:val="00422FE2"/>
    <w:rsid w:val="00424613"/>
    <w:rsid w:val="00424DCF"/>
    <w:rsid w:val="00441722"/>
    <w:rsid w:val="0046046B"/>
    <w:rsid w:val="00467ACA"/>
    <w:rsid w:val="00472FAA"/>
    <w:rsid w:val="004749A1"/>
    <w:rsid w:val="0047565D"/>
    <w:rsid w:val="00485C41"/>
    <w:rsid w:val="00485E35"/>
    <w:rsid w:val="004C0A8C"/>
    <w:rsid w:val="004D056E"/>
    <w:rsid w:val="004D0A9B"/>
    <w:rsid w:val="004D6E3F"/>
    <w:rsid w:val="004E46BD"/>
    <w:rsid w:val="004F282D"/>
    <w:rsid w:val="004F387C"/>
    <w:rsid w:val="00511F7B"/>
    <w:rsid w:val="00513E82"/>
    <w:rsid w:val="00517E04"/>
    <w:rsid w:val="00531D4B"/>
    <w:rsid w:val="0054440B"/>
    <w:rsid w:val="00550EA2"/>
    <w:rsid w:val="00551EED"/>
    <w:rsid w:val="00552177"/>
    <w:rsid w:val="00562DAD"/>
    <w:rsid w:val="00587BF4"/>
    <w:rsid w:val="00592ECF"/>
    <w:rsid w:val="005A3E28"/>
    <w:rsid w:val="005B7C31"/>
    <w:rsid w:val="005D65DD"/>
    <w:rsid w:val="005E26B9"/>
    <w:rsid w:val="005F38D0"/>
    <w:rsid w:val="005F3DDE"/>
    <w:rsid w:val="005F3E4F"/>
    <w:rsid w:val="006012D8"/>
    <w:rsid w:val="006043BD"/>
    <w:rsid w:val="006121D1"/>
    <w:rsid w:val="0063148F"/>
    <w:rsid w:val="00636D02"/>
    <w:rsid w:val="00640CBC"/>
    <w:rsid w:val="00650DAD"/>
    <w:rsid w:val="00661D9C"/>
    <w:rsid w:val="006635D0"/>
    <w:rsid w:val="006648C8"/>
    <w:rsid w:val="00665504"/>
    <w:rsid w:val="00677969"/>
    <w:rsid w:val="00681CC8"/>
    <w:rsid w:val="00692EDF"/>
    <w:rsid w:val="0069317D"/>
    <w:rsid w:val="00697633"/>
    <w:rsid w:val="006A546B"/>
    <w:rsid w:val="006B7B21"/>
    <w:rsid w:val="006C0D12"/>
    <w:rsid w:val="006C64F8"/>
    <w:rsid w:val="006D6151"/>
    <w:rsid w:val="006E1649"/>
    <w:rsid w:val="006E63DB"/>
    <w:rsid w:val="00713FF3"/>
    <w:rsid w:val="007146A4"/>
    <w:rsid w:val="0071669B"/>
    <w:rsid w:val="0074417E"/>
    <w:rsid w:val="007605E5"/>
    <w:rsid w:val="007676BC"/>
    <w:rsid w:val="007707C5"/>
    <w:rsid w:val="0077717A"/>
    <w:rsid w:val="007851F0"/>
    <w:rsid w:val="007908EB"/>
    <w:rsid w:val="007B1242"/>
    <w:rsid w:val="007D33EC"/>
    <w:rsid w:val="007D5E4B"/>
    <w:rsid w:val="007D7D24"/>
    <w:rsid w:val="00804565"/>
    <w:rsid w:val="0081489B"/>
    <w:rsid w:val="00817FF4"/>
    <w:rsid w:val="00822E32"/>
    <w:rsid w:val="00831444"/>
    <w:rsid w:val="0083216F"/>
    <w:rsid w:val="00845796"/>
    <w:rsid w:val="0086271D"/>
    <w:rsid w:val="00884AEA"/>
    <w:rsid w:val="0088694A"/>
    <w:rsid w:val="008905CC"/>
    <w:rsid w:val="00893C64"/>
    <w:rsid w:val="00894A79"/>
    <w:rsid w:val="00895F6D"/>
    <w:rsid w:val="008B4FE2"/>
    <w:rsid w:val="008B71A4"/>
    <w:rsid w:val="008C52A9"/>
    <w:rsid w:val="008D485C"/>
    <w:rsid w:val="008E669D"/>
    <w:rsid w:val="008F7827"/>
    <w:rsid w:val="00911346"/>
    <w:rsid w:val="009119F0"/>
    <w:rsid w:val="00926208"/>
    <w:rsid w:val="009328FA"/>
    <w:rsid w:val="009335AF"/>
    <w:rsid w:val="009550F4"/>
    <w:rsid w:val="00960AF9"/>
    <w:rsid w:val="00966AF5"/>
    <w:rsid w:val="00970B1E"/>
    <w:rsid w:val="0097410C"/>
    <w:rsid w:val="009929F7"/>
    <w:rsid w:val="00993607"/>
    <w:rsid w:val="009A274E"/>
    <w:rsid w:val="009C7C85"/>
    <w:rsid w:val="009D1CCA"/>
    <w:rsid w:val="009D3DE8"/>
    <w:rsid w:val="009D7911"/>
    <w:rsid w:val="009E12BE"/>
    <w:rsid w:val="009E5BAA"/>
    <w:rsid w:val="00A20ACF"/>
    <w:rsid w:val="00A367AA"/>
    <w:rsid w:val="00A374E1"/>
    <w:rsid w:val="00A41970"/>
    <w:rsid w:val="00A45749"/>
    <w:rsid w:val="00A45AB3"/>
    <w:rsid w:val="00A65B2E"/>
    <w:rsid w:val="00A76C65"/>
    <w:rsid w:val="00A85719"/>
    <w:rsid w:val="00AB39F1"/>
    <w:rsid w:val="00AC0E93"/>
    <w:rsid w:val="00AD067E"/>
    <w:rsid w:val="00AF04EC"/>
    <w:rsid w:val="00AF055E"/>
    <w:rsid w:val="00AF1F0A"/>
    <w:rsid w:val="00AF559B"/>
    <w:rsid w:val="00B00BBE"/>
    <w:rsid w:val="00B170EC"/>
    <w:rsid w:val="00B32FC7"/>
    <w:rsid w:val="00B42E99"/>
    <w:rsid w:val="00B54520"/>
    <w:rsid w:val="00B56673"/>
    <w:rsid w:val="00B60BEB"/>
    <w:rsid w:val="00B67276"/>
    <w:rsid w:val="00B71757"/>
    <w:rsid w:val="00B7275A"/>
    <w:rsid w:val="00B84568"/>
    <w:rsid w:val="00B857B0"/>
    <w:rsid w:val="00B9077B"/>
    <w:rsid w:val="00B95061"/>
    <w:rsid w:val="00B959C7"/>
    <w:rsid w:val="00BA76A7"/>
    <w:rsid w:val="00BB0AEA"/>
    <w:rsid w:val="00BB1343"/>
    <w:rsid w:val="00BC1E87"/>
    <w:rsid w:val="00BE3F6B"/>
    <w:rsid w:val="00BE5F0D"/>
    <w:rsid w:val="00C079D4"/>
    <w:rsid w:val="00C20780"/>
    <w:rsid w:val="00C259BD"/>
    <w:rsid w:val="00C36F6C"/>
    <w:rsid w:val="00C41907"/>
    <w:rsid w:val="00C561F9"/>
    <w:rsid w:val="00C6146B"/>
    <w:rsid w:val="00C73D38"/>
    <w:rsid w:val="00C74BD6"/>
    <w:rsid w:val="00C8112D"/>
    <w:rsid w:val="00C8375C"/>
    <w:rsid w:val="00C91280"/>
    <w:rsid w:val="00C9271D"/>
    <w:rsid w:val="00CA537A"/>
    <w:rsid w:val="00CB0C7D"/>
    <w:rsid w:val="00CC533C"/>
    <w:rsid w:val="00CD2E3F"/>
    <w:rsid w:val="00CE2DB0"/>
    <w:rsid w:val="00CF1E51"/>
    <w:rsid w:val="00D01D33"/>
    <w:rsid w:val="00D05A3E"/>
    <w:rsid w:val="00D320D0"/>
    <w:rsid w:val="00D32B02"/>
    <w:rsid w:val="00D51A17"/>
    <w:rsid w:val="00D6096C"/>
    <w:rsid w:val="00D61422"/>
    <w:rsid w:val="00D633FE"/>
    <w:rsid w:val="00D66E8A"/>
    <w:rsid w:val="00D7389E"/>
    <w:rsid w:val="00D84996"/>
    <w:rsid w:val="00D86CFD"/>
    <w:rsid w:val="00D95FA4"/>
    <w:rsid w:val="00DA0C4C"/>
    <w:rsid w:val="00DA1AF1"/>
    <w:rsid w:val="00DA53B4"/>
    <w:rsid w:val="00DB66FE"/>
    <w:rsid w:val="00DE396E"/>
    <w:rsid w:val="00E16982"/>
    <w:rsid w:val="00E34229"/>
    <w:rsid w:val="00E51228"/>
    <w:rsid w:val="00E62037"/>
    <w:rsid w:val="00E67F75"/>
    <w:rsid w:val="00E8570D"/>
    <w:rsid w:val="00E930E6"/>
    <w:rsid w:val="00E964EA"/>
    <w:rsid w:val="00EA41C6"/>
    <w:rsid w:val="00EA4E4F"/>
    <w:rsid w:val="00EB0D2B"/>
    <w:rsid w:val="00EC0C60"/>
    <w:rsid w:val="00EE2067"/>
    <w:rsid w:val="00EF362D"/>
    <w:rsid w:val="00F0079A"/>
    <w:rsid w:val="00F01716"/>
    <w:rsid w:val="00F02405"/>
    <w:rsid w:val="00F05E37"/>
    <w:rsid w:val="00F11B2B"/>
    <w:rsid w:val="00F46E31"/>
    <w:rsid w:val="00F56B6C"/>
    <w:rsid w:val="00F6160A"/>
    <w:rsid w:val="00F62CF8"/>
    <w:rsid w:val="00F67EDC"/>
    <w:rsid w:val="00F71458"/>
    <w:rsid w:val="00F742A2"/>
    <w:rsid w:val="00F766F8"/>
    <w:rsid w:val="00F76CF7"/>
    <w:rsid w:val="00F86FE1"/>
    <w:rsid w:val="00FA38B2"/>
    <w:rsid w:val="00FA448C"/>
    <w:rsid w:val="00FB515A"/>
    <w:rsid w:val="00FC080C"/>
    <w:rsid w:val="00FC2E15"/>
    <w:rsid w:val="00FC74B9"/>
    <w:rsid w:val="00FF23B8"/>
    <w:rsid w:val="00FF37BA"/>
    <w:rsid w:val="00FF655C"/>
    <w:rsid w:val="00FF7E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EA58"/>
  <w15:chartTrackingRefBased/>
  <w15:docId w15:val="{F436AF3F-077B-4E9C-BA73-08552A80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929F7"/>
    <w:pPr>
      <w:ind w:left="720"/>
      <w:contextualSpacing/>
    </w:pPr>
  </w:style>
  <w:style w:type="character" w:styleId="Hypertextovodkaz">
    <w:name w:val="Hyperlink"/>
    <w:basedOn w:val="Standardnpsmoodstavce"/>
    <w:uiPriority w:val="99"/>
    <w:unhideWhenUsed/>
    <w:rsid w:val="004C0A8C"/>
    <w:rPr>
      <w:color w:val="0563C1" w:themeColor="hyperlink"/>
      <w:u w:val="single"/>
    </w:rPr>
  </w:style>
  <w:style w:type="character" w:styleId="Nevyeenzmnka">
    <w:name w:val="Unresolved Mention"/>
    <w:basedOn w:val="Standardnpsmoodstavce"/>
    <w:uiPriority w:val="99"/>
    <w:semiHidden/>
    <w:unhideWhenUsed/>
    <w:rsid w:val="004C0A8C"/>
    <w:rPr>
      <w:color w:val="605E5C"/>
      <w:shd w:val="clear" w:color="auto" w:fill="E1DFDD"/>
    </w:rPr>
  </w:style>
  <w:style w:type="character" w:styleId="Odkaznakoment">
    <w:name w:val="annotation reference"/>
    <w:basedOn w:val="Standardnpsmoodstavce"/>
    <w:uiPriority w:val="99"/>
    <w:semiHidden/>
    <w:unhideWhenUsed/>
    <w:rsid w:val="005F3E4F"/>
    <w:rPr>
      <w:sz w:val="16"/>
      <w:szCs w:val="16"/>
    </w:rPr>
  </w:style>
  <w:style w:type="paragraph" w:styleId="Textkomente">
    <w:name w:val="annotation text"/>
    <w:basedOn w:val="Normln"/>
    <w:link w:val="TextkomenteChar"/>
    <w:uiPriority w:val="99"/>
    <w:semiHidden/>
    <w:unhideWhenUsed/>
    <w:rsid w:val="005F3E4F"/>
    <w:pPr>
      <w:spacing w:line="240" w:lineRule="auto"/>
    </w:pPr>
    <w:rPr>
      <w:sz w:val="20"/>
      <w:szCs w:val="20"/>
    </w:rPr>
  </w:style>
  <w:style w:type="character" w:customStyle="1" w:styleId="TextkomenteChar">
    <w:name w:val="Text komentáře Char"/>
    <w:basedOn w:val="Standardnpsmoodstavce"/>
    <w:link w:val="Textkomente"/>
    <w:uiPriority w:val="99"/>
    <w:semiHidden/>
    <w:rsid w:val="005F3E4F"/>
    <w:rPr>
      <w:sz w:val="20"/>
      <w:szCs w:val="20"/>
    </w:rPr>
  </w:style>
  <w:style w:type="paragraph" w:styleId="Zhlav">
    <w:name w:val="header"/>
    <w:basedOn w:val="Normln"/>
    <w:link w:val="ZhlavChar"/>
    <w:uiPriority w:val="99"/>
    <w:unhideWhenUsed/>
    <w:rsid w:val="00817F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7FF4"/>
  </w:style>
  <w:style w:type="paragraph" w:styleId="Zpat">
    <w:name w:val="footer"/>
    <w:basedOn w:val="Normln"/>
    <w:link w:val="ZpatChar"/>
    <w:uiPriority w:val="99"/>
    <w:unhideWhenUsed/>
    <w:rsid w:val="00817FF4"/>
    <w:pPr>
      <w:tabs>
        <w:tab w:val="center" w:pos="4536"/>
        <w:tab w:val="right" w:pos="9072"/>
      </w:tabs>
      <w:spacing w:after="0" w:line="240" w:lineRule="auto"/>
    </w:pPr>
  </w:style>
  <w:style w:type="character" w:customStyle="1" w:styleId="ZpatChar">
    <w:name w:val="Zápatí Char"/>
    <w:basedOn w:val="Standardnpsmoodstavce"/>
    <w:link w:val="Zpat"/>
    <w:uiPriority w:val="99"/>
    <w:rsid w:val="00817FF4"/>
  </w:style>
  <w:style w:type="paragraph" w:styleId="Pedmtkomente">
    <w:name w:val="annotation subject"/>
    <w:basedOn w:val="Textkomente"/>
    <w:next w:val="Textkomente"/>
    <w:link w:val="PedmtkomenteChar"/>
    <w:uiPriority w:val="99"/>
    <w:semiHidden/>
    <w:unhideWhenUsed/>
    <w:rsid w:val="003B4F84"/>
    <w:rPr>
      <w:b/>
      <w:bCs/>
    </w:rPr>
  </w:style>
  <w:style w:type="character" w:customStyle="1" w:styleId="PedmtkomenteChar">
    <w:name w:val="Předmět komentáře Char"/>
    <w:basedOn w:val="TextkomenteChar"/>
    <w:link w:val="Pedmtkomente"/>
    <w:uiPriority w:val="99"/>
    <w:semiHidden/>
    <w:rsid w:val="003B4F84"/>
    <w:rPr>
      <w:b/>
      <w:bCs/>
      <w:sz w:val="20"/>
      <w:szCs w:val="20"/>
    </w:rPr>
  </w:style>
  <w:style w:type="character" w:styleId="Sledovanodkaz">
    <w:name w:val="FollowedHyperlink"/>
    <w:basedOn w:val="Standardnpsmoodstavce"/>
    <w:uiPriority w:val="99"/>
    <w:semiHidden/>
    <w:unhideWhenUsed/>
    <w:rsid w:val="007908EB"/>
    <w:rPr>
      <w:color w:val="954F72" w:themeColor="followedHyperlink"/>
      <w:u w:val="single"/>
    </w:rPr>
  </w:style>
  <w:style w:type="paragraph" w:styleId="Revize">
    <w:name w:val="Revision"/>
    <w:hidden/>
    <w:uiPriority w:val="99"/>
    <w:semiHidden/>
    <w:rsid w:val="00AF05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6B9C4-2CBB-4921-AD67-1FF23409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6363</Words>
  <Characters>37546</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Brhelová Kateřina Ing.</dc:creator>
  <cp:keywords/>
  <dc:description/>
  <cp:lastModifiedBy>Kateřina Kroupová</cp:lastModifiedBy>
  <cp:revision>13</cp:revision>
  <cp:lastPrinted>2024-10-23T15:28:00Z</cp:lastPrinted>
  <dcterms:created xsi:type="dcterms:W3CDTF">2025-10-14T21:30:00Z</dcterms:created>
  <dcterms:modified xsi:type="dcterms:W3CDTF">2025-10-14T21:42:00Z</dcterms:modified>
</cp:coreProperties>
</file>